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6D483865" w14:textId="77777777" w:rsidTr="003F1ECC">
        <w:trPr>
          <w:trHeight w:hRule="exact" w:val="2948"/>
        </w:trPr>
        <w:tc>
          <w:tcPr>
            <w:tcW w:w="11185" w:type="dxa"/>
            <w:shd w:val="clear" w:color="auto" w:fill="00AFAA"/>
            <w:vAlign w:val="center"/>
          </w:tcPr>
          <w:p w14:paraId="232F6BD3" w14:textId="77777777" w:rsidR="00974E99" w:rsidRPr="00093294" w:rsidRDefault="00974E99" w:rsidP="006F032D">
            <w:pPr>
              <w:pStyle w:val="Documenttype"/>
            </w:pPr>
            <w:r w:rsidRPr="00093294">
              <w:t xml:space="preserve">IALA </w:t>
            </w:r>
            <w:r w:rsidR="009A1FCD" w:rsidRPr="00093294">
              <w:t>Model Course</w:t>
            </w:r>
          </w:p>
        </w:tc>
      </w:tr>
    </w:tbl>
    <w:p w14:paraId="06A8641F" w14:textId="77777777" w:rsidR="008972C3" w:rsidRPr="00093294" w:rsidRDefault="008972C3" w:rsidP="003274DB"/>
    <w:p w14:paraId="05159C42" w14:textId="77777777" w:rsidR="00D74AE1" w:rsidRPr="00093294" w:rsidRDefault="00D74AE1" w:rsidP="003274DB"/>
    <w:p w14:paraId="21E0B653" w14:textId="67C9E97B" w:rsidR="007B7FEC" w:rsidRPr="00581AB5" w:rsidRDefault="00DB0ABB" w:rsidP="00C24976">
      <w:pPr>
        <w:pStyle w:val="Documentnumber"/>
      </w:pPr>
      <w:del w:id="0" w:author="Kevin Gregory" w:date="2021-02-10T10:50:00Z">
        <w:r w:rsidRPr="00581AB5" w:rsidDel="004B7041">
          <w:delText>L</w:delText>
        </w:r>
        <w:r w:rsidR="00C7781B" w:rsidRPr="00581AB5" w:rsidDel="004B7041">
          <w:delText>2.</w:delText>
        </w:r>
        <w:r w:rsidR="00581AB5" w:rsidRPr="00581AB5" w:rsidDel="004B7041">
          <w:delText>1</w:delText>
        </w:r>
        <w:r w:rsidR="00C7781B" w:rsidRPr="00581AB5" w:rsidDel="004B7041">
          <w:delText>.</w:delText>
        </w:r>
        <w:r w:rsidR="00581AB5" w:rsidRPr="00581AB5" w:rsidDel="004B7041">
          <w:delText>1</w:delText>
        </w:r>
        <w:r w:rsidR="00C7799E" w:rsidDel="004B7041">
          <w:delText xml:space="preserve"> – </w:delText>
        </w:r>
        <w:r w:rsidR="00581AB5" w:rsidRPr="00581AB5" w:rsidDel="004B7041">
          <w:delText>1.2</w:delText>
        </w:r>
      </w:del>
      <w:ins w:id="1" w:author="Kevin Gregory" w:date="2021-02-10T10:50:00Z">
        <w:r w:rsidR="004B7041">
          <w:t>C2001-1</w:t>
        </w:r>
      </w:ins>
    </w:p>
    <w:p w14:paraId="41FC462C" w14:textId="023AB4B0" w:rsidR="00C7781B" w:rsidRPr="00581AB5" w:rsidRDefault="00380F03" w:rsidP="00C24976">
      <w:pPr>
        <w:pStyle w:val="Documentname"/>
      </w:pPr>
      <w:r w:rsidRPr="00581AB5">
        <w:t xml:space="preserve">AIDS TO NAVIGATION - </w:t>
      </w:r>
      <w:r w:rsidR="002E4993" w:rsidRPr="00581AB5">
        <w:t>T</w:t>
      </w:r>
      <w:r w:rsidR="00DB0ABB" w:rsidRPr="00581AB5">
        <w:t>echnician Training</w:t>
      </w:r>
    </w:p>
    <w:p w14:paraId="22AC2B0D" w14:textId="2419D499" w:rsidR="00C7781B" w:rsidRPr="00581AB5" w:rsidDel="007A769D" w:rsidRDefault="00C7781B" w:rsidP="00C24976">
      <w:pPr>
        <w:pStyle w:val="Documentname"/>
        <w:rPr>
          <w:del w:id="2" w:author="Kevin Gregory" w:date="2021-02-10T10:13:00Z"/>
        </w:rPr>
      </w:pPr>
      <w:del w:id="3" w:author="Kevin Gregory" w:date="2021-02-10T10:13:00Z">
        <w:r w:rsidRPr="00581AB5" w:rsidDel="007A769D">
          <w:delText xml:space="preserve">Level 2 </w:delText>
        </w:r>
        <w:r w:rsidR="00380F03" w:rsidRPr="00581AB5" w:rsidDel="007A769D">
          <w:delText xml:space="preserve">MODULE </w:delText>
        </w:r>
        <w:r w:rsidR="00581AB5" w:rsidRPr="00581AB5" w:rsidDel="007A769D">
          <w:delText>1</w:delText>
        </w:r>
        <w:r w:rsidR="00380F03" w:rsidRPr="00581AB5" w:rsidDel="007A769D">
          <w:delText xml:space="preserve"> ELEMENT</w:delText>
        </w:r>
        <w:r w:rsidR="002A689F" w:rsidRPr="00581AB5" w:rsidDel="007A769D">
          <w:delText xml:space="preserve"> </w:delText>
        </w:r>
        <w:r w:rsidR="00581AB5" w:rsidRPr="00581AB5" w:rsidDel="007A769D">
          <w:delText>1</w:delText>
        </w:r>
        <w:r w:rsidRPr="00581AB5" w:rsidDel="007A769D">
          <w:delText>.</w:delText>
        </w:r>
        <w:r w:rsidR="00581AB5" w:rsidRPr="00581AB5" w:rsidDel="007A769D">
          <w:delText>1 – 1.2</w:delText>
        </w:r>
      </w:del>
    </w:p>
    <w:p w14:paraId="2ADC2C90" w14:textId="6F798F43" w:rsidR="00913B44" w:rsidRPr="00C7781B" w:rsidRDefault="00581AB5" w:rsidP="00C24976">
      <w:pPr>
        <w:pStyle w:val="Documentname"/>
      </w:pPr>
      <w:r w:rsidRPr="00581AB5">
        <w:t>Introduction to Marine Aids to Navigation</w:t>
      </w:r>
    </w:p>
    <w:p w14:paraId="5BA654DF" w14:textId="77777777" w:rsidR="00913B44" w:rsidRPr="00093294" w:rsidRDefault="00913B44" w:rsidP="00D74AE1"/>
    <w:p w14:paraId="47D8378C" w14:textId="77777777" w:rsidR="00913B44" w:rsidRPr="00093294" w:rsidRDefault="00913B44" w:rsidP="00D74AE1"/>
    <w:p w14:paraId="4CD7CCC7" w14:textId="77777777" w:rsidR="00913B44" w:rsidRPr="00093294" w:rsidRDefault="00913B44" w:rsidP="00D74AE1"/>
    <w:p w14:paraId="0DD7BCBF" w14:textId="77777777" w:rsidR="00913B44" w:rsidRPr="00093294" w:rsidRDefault="00913B44" w:rsidP="00D74AE1"/>
    <w:p w14:paraId="2870A5AF" w14:textId="77777777" w:rsidR="00913B44" w:rsidRPr="00093294" w:rsidRDefault="00913B44" w:rsidP="00D74AE1"/>
    <w:p w14:paraId="0490EA31" w14:textId="77777777" w:rsidR="00913B44" w:rsidRPr="00093294" w:rsidRDefault="00913B44" w:rsidP="00D74AE1"/>
    <w:p w14:paraId="46751572" w14:textId="77777777" w:rsidR="00913B44" w:rsidRPr="00093294" w:rsidRDefault="00913B44" w:rsidP="00D74AE1"/>
    <w:p w14:paraId="14C4805F" w14:textId="77777777" w:rsidR="00913B44" w:rsidRPr="00093294" w:rsidRDefault="00913B44" w:rsidP="00D74AE1"/>
    <w:p w14:paraId="517D7AB4" w14:textId="77777777" w:rsidR="00913B44" w:rsidRPr="00093294" w:rsidRDefault="00913B44" w:rsidP="00D74AE1"/>
    <w:p w14:paraId="55D91C16" w14:textId="77777777" w:rsidR="00913B44" w:rsidRPr="00093294" w:rsidRDefault="00913B44" w:rsidP="00D74AE1"/>
    <w:p w14:paraId="051769E3" w14:textId="77777777" w:rsidR="00913B44" w:rsidRPr="00093294" w:rsidRDefault="00913B44" w:rsidP="00D74AE1"/>
    <w:p w14:paraId="6E45E089" w14:textId="77777777" w:rsidR="00913B44" w:rsidRPr="00093294" w:rsidRDefault="00913B44" w:rsidP="00D74AE1"/>
    <w:p w14:paraId="09C3D505" w14:textId="77777777" w:rsidR="00913B44" w:rsidRPr="00093294" w:rsidRDefault="00913B44" w:rsidP="00D74AE1"/>
    <w:p w14:paraId="38CFCE00" w14:textId="77777777" w:rsidR="00913B44" w:rsidRPr="00093294" w:rsidRDefault="00913B44" w:rsidP="00D74AE1"/>
    <w:p w14:paraId="171E9DC9" w14:textId="77777777" w:rsidR="005C71FF" w:rsidRDefault="005C71FF" w:rsidP="00D74AE1"/>
    <w:p w14:paraId="38DC251C" w14:textId="77777777" w:rsidR="00C7781B" w:rsidRPr="00093294" w:rsidRDefault="00C7781B" w:rsidP="00D74AE1"/>
    <w:p w14:paraId="0C97DBF3" w14:textId="77777777" w:rsidR="00883AE3" w:rsidRPr="00093294" w:rsidRDefault="00883AE3" w:rsidP="00D74AE1"/>
    <w:p w14:paraId="38DDA809" w14:textId="6B3A2AD2" w:rsidR="00913B44" w:rsidRPr="00C7781B" w:rsidRDefault="00913B44" w:rsidP="00913B44">
      <w:pPr>
        <w:pStyle w:val="Editionnumber"/>
        <w:rPr>
          <w:sz w:val="48"/>
          <w:szCs w:val="48"/>
        </w:rPr>
      </w:pPr>
      <w:r w:rsidRPr="00C7781B">
        <w:rPr>
          <w:sz w:val="48"/>
          <w:szCs w:val="48"/>
        </w:rPr>
        <w:t xml:space="preserve">Edition </w:t>
      </w:r>
      <w:r w:rsidR="00C67E3E" w:rsidRPr="00C7781B">
        <w:rPr>
          <w:sz w:val="48"/>
          <w:szCs w:val="48"/>
        </w:rPr>
        <w:t>1</w:t>
      </w:r>
      <w:r w:rsidRPr="00C7781B">
        <w:rPr>
          <w:sz w:val="48"/>
          <w:szCs w:val="48"/>
        </w:rPr>
        <w:t>.</w:t>
      </w:r>
      <w:del w:id="4" w:author="Kevin Gregory" w:date="2021-02-09T09:11:00Z">
        <w:r w:rsidR="00C67E3E" w:rsidRPr="00C7781B" w:rsidDel="00FA1E97">
          <w:rPr>
            <w:sz w:val="48"/>
            <w:szCs w:val="48"/>
          </w:rPr>
          <w:delText>0</w:delText>
        </w:r>
      </w:del>
      <w:ins w:id="5" w:author="Kevin Gregory" w:date="2021-02-09T09:11:00Z">
        <w:r w:rsidR="00FA1E97">
          <w:rPr>
            <w:sz w:val="48"/>
            <w:szCs w:val="48"/>
          </w:rPr>
          <w:t>1</w:t>
        </w:r>
      </w:ins>
    </w:p>
    <w:p w14:paraId="2A8421EF" w14:textId="7B59363B" w:rsidR="00913B44" w:rsidRPr="00093294" w:rsidRDefault="00581AB5" w:rsidP="005C71FF">
      <w:pPr>
        <w:pStyle w:val="Documentdate"/>
      </w:pPr>
      <w:del w:id="6" w:author="Kevin Gregory" w:date="2021-02-09T09:11:00Z">
        <w:r w:rsidDel="00FA1E97">
          <w:delText>October</w:delText>
        </w:r>
        <w:r w:rsidR="00380F03" w:rsidDel="00FA1E97">
          <w:delText xml:space="preserve"> </w:delText>
        </w:r>
        <w:r w:rsidDel="00FA1E97">
          <w:delText>2012</w:delText>
        </w:r>
      </w:del>
      <w:ins w:id="7" w:author="Kevin Gregory" w:date="2021-02-09T09:11:00Z">
        <w:r w:rsidR="00FA1E97">
          <w:t>June 2021</w:t>
        </w:r>
      </w:ins>
    </w:p>
    <w:p w14:paraId="2A169E4D" w14:textId="77777777" w:rsidR="00913B44" w:rsidRPr="00093294" w:rsidRDefault="00913B44" w:rsidP="00D74AE1">
      <w:pPr>
        <w:sectPr w:rsidR="00913B44" w:rsidRPr="00093294" w:rsidSect="007E30DF">
          <w:headerReference w:type="even" r:id="rId11"/>
          <w:headerReference w:type="default" r:id="rId12"/>
          <w:footerReference w:type="default" r:id="rId13"/>
          <w:headerReference w:type="first" r:id="rId14"/>
          <w:type w:val="continuous"/>
          <w:pgSz w:w="11906" w:h="16838" w:code="9"/>
          <w:pgMar w:top="567" w:right="1276" w:bottom="2495" w:left="1276" w:header="567" w:footer="567" w:gutter="0"/>
          <w:cols w:space="708"/>
          <w:docGrid w:linePitch="360"/>
        </w:sectPr>
      </w:pPr>
    </w:p>
    <w:p w14:paraId="40C3A698"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3D135A15" w14:textId="77777777" w:rsidTr="005E4659">
        <w:tc>
          <w:tcPr>
            <w:tcW w:w="1908" w:type="dxa"/>
          </w:tcPr>
          <w:p w14:paraId="2CDAFF05" w14:textId="77777777" w:rsidR="00914E26" w:rsidRPr="00093294" w:rsidRDefault="00914E26" w:rsidP="00ED030E">
            <w:pPr>
              <w:pStyle w:val="Tableheading"/>
              <w:rPr>
                <w:lang w:val="en-GB"/>
              </w:rPr>
            </w:pPr>
            <w:r w:rsidRPr="00093294">
              <w:rPr>
                <w:lang w:val="en-GB"/>
              </w:rPr>
              <w:t>Date</w:t>
            </w:r>
          </w:p>
        </w:tc>
        <w:tc>
          <w:tcPr>
            <w:tcW w:w="3576" w:type="dxa"/>
          </w:tcPr>
          <w:p w14:paraId="68762893" w14:textId="77777777" w:rsidR="00914E26" w:rsidRPr="00093294" w:rsidRDefault="00914E26" w:rsidP="00ED030E">
            <w:pPr>
              <w:pStyle w:val="Tableheading"/>
              <w:rPr>
                <w:lang w:val="en-GB"/>
              </w:rPr>
            </w:pPr>
            <w:r w:rsidRPr="00093294">
              <w:rPr>
                <w:lang w:val="en-GB"/>
              </w:rPr>
              <w:t>Page / Section Revised</w:t>
            </w:r>
          </w:p>
        </w:tc>
        <w:tc>
          <w:tcPr>
            <w:tcW w:w="5001" w:type="dxa"/>
          </w:tcPr>
          <w:p w14:paraId="17FF6D5D" w14:textId="77777777" w:rsidR="00914E26" w:rsidRPr="00093294" w:rsidRDefault="00914E26" w:rsidP="00ED030E">
            <w:pPr>
              <w:pStyle w:val="Tableheading"/>
              <w:rPr>
                <w:lang w:val="en-GB"/>
              </w:rPr>
            </w:pPr>
            <w:r w:rsidRPr="00093294">
              <w:rPr>
                <w:lang w:val="en-GB"/>
              </w:rPr>
              <w:t>Requirement for Revision</w:t>
            </w:r>
          </w:p>
        </w:tc>
      </w:tr>
      <w:tr w:rsidR="00380F03" w:rsidRPr="00093294" w14:paraId="7A364B41" w14:textId="77777777" w:rsidTr="005E4659">
        <w:trPr>
          <w:trHeight w:val="851"/>
        </w:trPr>
        <w:tc>
          <w:tcPr>
            <w:tcW w:w="1908" w:type="dxa"/>
            <w:vAlign w:val="center"/>
          </w:tcPr>
          <w:p w14:paraId="2A73B48B" w14:textId="22423E99" w:rsidR="00380F03" w:rsidRPr="00093294" w:rsidRDefault="00581AB5" w:rsidP="00914E26">
            <w:pPr>
              <w:pStyle w:val="Tabletext"/>
            </w:pPr>
            <w:r>
              <w:t>October 2012</w:t>
            </w:r>
          </w:p>
        </w:tc>
        <w:tc>
          <w:tcPr>
            <w:tcW w:w="3576" w:type="dxa"/>
            <w:vAlign w:val="center"/>
          </w:tcPr>
          <w:p w14:paraId="33E1F4F7" w14:textId="753DDAE7" w:rsidR="00380F03" w:rsidRPr="00093294" w:rsidRDefault="00581AB5" w:rsidP="00914E26">
            <w:pPr>
              <w:pStyle w:val="Tabletext"/>
            </w:pPr>
            <w:r>
              <w:t>1</w:t>
            </w:r>
            <w:r w:rsidRPr="00581AB5">
              <w:rPr>
                <w:vertAlign w:val="superscript"/>
              </w:rPr>
              <w:t>st</w:t>
            </w:r>
            <w:r>
              <w:t xml:space="preserve"> issue</w:t>
            </w:r>
          </w:p>
        </w:tc>
        <w:tc>
          <w:tcPr>
            <w:tcW w:w="5001" w:type="dxa"/>
            <w:vAlign w:val="center"/>
          </w:tcPr>
          <w:p w14:paraId="7E7F719B" w14:textId="6103D417" w:rsidR="00380F03" w:rsidRPr="00093294" w:rsidRDefault="00380F03" w:rsidP="00914E26">
            <w:pPr>
              <w:pStyle w:val="Tabletext"/>
            </w:pPr>
          </w:p>
        </w:tc>
      </w:tr>
      <w:tr w:rsidR="00380F03" w:rsidRPr="00093294" w14:paraId="74473030" w14:textId="77777777" w:rsidTr="005E4659">
        <w:trPr>
          <w:trHeight w:val="851"/>
        </w:trPr>
        <w:tc>
          <w:tcPr>
            <w:tcW w:w="1908" w:type="dxa"/>
            <w:vAlign w:val="center"/>
          </w:tcPr>
          <w:p w14:paraId="0FF1F7E0" w14:textId="2A3B5DFB" w:rsidR="00380F03" w:rsidRPr="00093294" w:rsidRDefault="00FD5E06" w:rsidP="00914E26">
            <w:pPr>
              <w:pStyle w:val="Tabletext"/>
            </w:pPr>
            <w:ins w:id="8" w:author="Kevin Gregory" w:date="2021-02-09T11:54:00Z">
              <w:r>
                <w:t>June 2021</w:t>
              </w:r>
            </w:ins>
          </w:p>
        </w:tc>
        <w:tc>
          <w:tcPr>
            <w:tcW w:w="3576" w:type="dxa"/>
            <w:vAlign w:val="center"/>
          </w:tcPr>
          <w:p w14:paraId="50BEF835" w14:textId="5CC296D8" w:rsidR="00380F03" w:rsidRPr="00093294" w:rsidRDefault="00FD5E06" w:rsidP="00914E26">
            <w:pPr>
              <w:pStyle w:val="Tabletext"/>
            </w:pPr>
            <w:ins w:id="9" w:author="Kevin Gregory" w:date="2021-02-09T11:54:00Z">
              <w:r>
                <w:t>Entire document</w:t>
              </w:r>
            </w:ins>
          </w:p>
        </w:tc>
        <w:tc>
          <w:tcPr>
            <w:tcW w:w="5001" w:type="dxa"/>
            <w:vAlign w:val="center"/>
          </w:tcPr>
          <w:p w14:paraId="4944ED0F" w14:textId="08B2E366" w:rsidR="00380F03" w:rsidRPr="00093294" w:rsidRDefault="00FD5E06" w:rsidP="00914E26">
            <w:pPr>
              <w:pStyle w:val="Tabletext"/>
            </w:pPr>
            <w:ins w:id="10" w:author="Kevin Gregory" w:date="2021-02-09T11:54:00Z">
              <w:r>
                <w:t>Review of content</w:t>
              </w:r>
            </w:ins>
          </w:p>
        </w:tc>
      </w:tr>
      <w:tr w:rsidR="00380F03" w:rsidRPr="00093294" w14:paraId="34E56890" w14:textId="77777777" w:rsidTr="005E4659">
        <w:trPr>
          <w:trHeight w:val="851"/>
        </w:trPr>
        <w:tc>
          <w:tcPr>
            <w:tcW w:w="1908" w:type="dxa"/>
            <w:vAlign w:val="center"/>
          </w:tcPr>
          <w:p w14:paraId="6A10962C" w14:textId="77777777" w:rsidR="00380F03" w:rsidRPr="00093294" w:rsidRDefault="00380F03" w:rsidP="00914E26">
            <w:pPr>
              <w:pStyle w:val="Tabletext"/>
            </w:pPr>
          </w:p>
        </w:tc>
        <w:tc>
          <w:tcPr>
            <w:tcW w:w="3576" w:type="dxa"/>
            <w:vAlign w:val="center"/>
          </w:tcPr>
          <w:p w14:paraId="195E1630" w14:textId="77777777" w:rsidR="00380F03" w:rsidRPr="00093294" w:rsidRDefault="00380F03" w:rsidP="00914E26">
            <w:pPr>
              <w:pStyle w:val="Tabletext"/>
            </w:pPr>
          </w:p>
        </w:tc>
        <w:tc>
          <w:tcPr>
            <w:tcW w:w="5001" w:type="dxa"/>
            <w:vAlign w:val="center"/>
          </w:tcPr>
          <w:p w14:paraId="4986011C" w14:textId="77777777" w:rsidR="00380F03" w:rsidRPr="00093294" w:rsidRDefault="00380F03" w:rsidP="00914E26">
            <w:pPr>
              <w:pStyle w:val="Tabletext"/>
            </w:pPr>
          </w:p>
        </w:tc>
      </w:tr>
      <w:tr w:rsidR="00380F03" w:rsidRPr="00093294" w14:paraId="5EFA32EE" w14:textId="77777777" w:rsidTr="005E4659">
        <w:trPr>
          <w:trHeight w:val="851"/>
        </w:trPr>
        <w:tc>
          <w:tcPr>
            <w:tcW w:w="1908" w:type="dxa"/>
            <w:vAlign w:val="center"/>
          </w:tcPr>
          <w:p w14:paraId="5FE92A89" w14:textId="77777777" w:rsidR="00380F03" w:rsidRPr="00093294" w:rsidRDefault="00380F03" w:rsidP="00914E26">
            <w:pPr>
              <w:pStyle w:val="Tabletext"/>
            </w:pPr>
          </w:p>
        </w:tc>
        <w:tc>
          <w:tcPr>
            <w:tcW w:w="3576" w:type="dxa"/>
            <w:vAlign w:val="center"/>
          </w:tcPr>
          <w:p w14:paraId="0F11BBE3" w14:textId="77777777" w:rsidR="00380F03" w:rsidRPr="00093294" w:rsidRDefault="00380F03" w:rsidP="00914E26">
            <w:pPr>
              <w:pStyle w:val="Tabletext"/>
            </w:pPr>
          </w:p>
        </w:tc>
        <w:tc>
          <w:tcPr>
            <w:tcW w:w="5001" w:type="dxa"/>
            <w:vAlign w:val="center"/>
          </w:tcPr>
          <w:p w14:paraId="3661BF71" w14:textId="77777777" w:rsidR="00380F03" w:rsidRPr="00093294" w:rsidRDefault="00380F03" w:rsidP="00914E26">
            <w:pPr>
              <w:pStyle w:val="Tabletext"/>
            </w:pPr>
          </w:p>
        </w:tc>
      </w:tr>
      <w:tr w:rsidR="00380F03" w:rsidRPr="00093294" w14:paraId="0FC9F487" w14:textId="77777777" w:rsidTr="005E4659">
        <w:trPr>
          <w:trHeight w:val="851"/>
        </w:trPr>
        <w:tc>
          <w:tcPr>
            <w:tcW w:w="1908" w:type="dxa"/>
            <w:vAlign w:val="center"/>
          </w:tcPr>
          <w:p w14:paraId="3F80CF58" w14:textId="77777777" w:rsidR="00380F03" w:rsidRPr="00093294" w:rsidRDefault="00380F03" w:rsidP="00914E26">
            <w:pPr>
              <w:pStyle w:val="Tabletext"/>
            </w:pPr>
          </w:p>
        </w:tc>
        <w:tc>
          <w:tcPr>
            <w:tcW w:w="3576" w:type="dxa"/>
            <w:vAlign w:val="center"/>
          </w:tcPr>
          <w:p w14:paraId="4B9F389D" w14:textId="77777777" w:rsidR="00380F03" w:rsidRPr="00093294" w:rsidRDefault="00380F03" w:rsidP="00914E26">
            <w:pPr>
              <w:pStyle w:val="Tabletext"/>
            </w:pPr>
          </w:p>
        </w:tc>
        <w:tc>
          <w:tcPr>
            <w:tcW w:w="5001" w:type="dxa"/>
            <w:vAlign w:val="center"/>
          </w:tcPr>
          <w:p w14:paraId="364BAA1D" w14:textId="77777777" w:rsidR="00380F03" w:rsidRPr="00093294" w:rsidRDefault="00380F03" w:rsidP="00914E26">
            <w:pPr>
              <w:pStyle w:val="Tabletext"/>
            </w:pPr>
          </w:p>
        </w:tc>
      </w:tr>
      <w:tr w:rsidR="00380F03" w:rsidRPr="00093294" w14:paraId="0EC91FD0" w14:textId="77777777" w:rsidTr="005E4659">
        <w:trPr>
          <w:trHeight w:val="851"/>
        </w:trPr>
        <w:tc>
          <w:tcPr>
            <w:tcW w:w="1908" w:type="dxa"/>
            <w:vAlign w:val="center"/>
          </w:tcPr>
          <w:p w14:paraId="51B6984A" w14:textId="77777777" w:rsidR="00380F03" w:rsidRPr="00093294" w:rsidRDefault="00380F03" w:rsidP="00914E26">
            <w:pPr>
              <w:pStyle w:val="Tabletext"/>
            </w:pPr>
          </w:p>
        </w:tc>
        <w:tc>
          <w:tcPr>
            <w:tcW w:w="3576" w:type="dxa"/>
            <w:vAlign w:val="center"/>
          </w:tcPr>
          <w:p w14:paraId="64FD2007" w14:textId="77777777" w:rsidR="00380F03" w:rsidRPr="00093294" w:rsidRDefault="00380F03" w:rsidP="00914E26">
            <w:pPr>
              <w:pStyle w:val="Tabletext"/>
            </w:pPr>
          </w:p>
        </w:tc>
        <w:tc>
          <w:tcPr>
            <w:tcW w:w="5001" w:type="dxa"/>
            <w:vAlign w:val="center"/>
          </w:tcPr>
          <w:p w14:paraId="5DC2A1E1" w14:textId="77777777" w:rsidR="00380F03" w:rsidRPr="00093294" w:rsidRDefault="00380F03" w:rsidP="00914E26">
            <w:pPr>
              <w:pStyle w:val="Tabletext"/>
            </w:pPr>
          </w:p>
        </w:tc>
      </w:tr>
    </w:tbl>
    <w:p w14:paraId="54D637B1" w14:textId="77777777" w:rsidR="00914E26" w:rsidRPr="00093294" w:rsidRDefault="00914E26" w:rsidP="00D74AE1"/>
    <w:p w14:paraId="392365EE" w14:textId="77777777" w:rsidR="005E4659" w:rsidRPr="00093294" w:rsidRDefault="005E4659" w:rsidP="00914E26">
      <w:pPr>
        <w:spacing w:after="200" w:line="276" w:lineRule="auto"/>
        <w:sectPr w:rsidR="005E4659" w:rsidRPr="00093294" w:rsidSect="00F00376">
          <w:headerReference w:type="even" r:id="rId15"/>
          <w:headerReference w:type="default" r:id="rId16"/>
          <w:footerReference w:type="default" r:id="rId17"/>
          <w:headerReference w:type="first" r:id="rId18"/>
          <w:pgSz w:w="11906" w:h="16838" w:code="9"/>
          <w:pgMar w:top="567" w:right="794" w:bottom="567" w:left="907" w:header="567" w:footer="567" w:gutter="0"/>
          <w:cols w:space="708"/>
          <w:docGrid w:linePitch="360"/>
        </w:sectPr>
      </w:pPr>
    </w:p>
    <w:p w14:paraId="76B13C41" w14:textId="77777777" w:rsidR="00A06C10" w:rsidRDefault="002A29D4">
      <w:pPr>
        <w:pStyle w:val="TOC1"/>
        <w:tabs>
          <w:tab w:val="left" w:pos="1134"/>
        </w:tabs>
        <w:rPr>
          <w:rFonts w:eastAsiaTheme="minorEastAsia"/>
          <w:b w:val="0"/>
          <w:color w:val="auto"/>
          <w:lang w:val="en-IE" w:eastAsia="en-IE"/>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A06C10" w:rsidRPr="00DB0440">
        <w:t>PART A</w:t>
      </w:r>
      <w:r w:rsidR="00A06C10">
        <w:rPr>
          <w:rFonts w:eastAsiaTheme="minorEastAsia"/>
          <w:b w:val="0"/>
          <w:color w:val="auto"/>
          <w:lang w:val="en-IE" w:eastAsia="en-IE"/>
        </w:rPr>
        <w:tab/>
      </w:r>
      <w:r w:rsidR="00A06C10" w:rsidRPr="00DB0440">
        <w:t>COURSE OVERVIEW</w:t>
      </w:r>
      <w:r w:rsidR="00A06C10">
        <w:tab/>
      </w:r>
      <w:r w:rsidR="00A06C10">
        <w:fldChar w:fldCharType="begin"/>
      </w:r>
      <w:r w:rsidR="00A06C10">
        <w:instrText xml:space="preserve"> PAGEREF _Toc533002919 \h </w:instrText>
      </w:r>
      <w:r w:rsidR="00A06C10">
        <w:fldChar w:fldCharType="separate"/>
      </w:r>
      <w:r w:rsidR="00292996">
        <w:t>5</w:t>
      </w:r>
      <w:r w:rsidR="00A06C10">
        <w:fldChar w:fldCharType="end"/>
      </w:r>
    </w:p>
    <w:p w14:paraId="08618E9D" w14:textId="77777777" w:rsidR="00A06C10" w:rsidRDefault="00A06C10">
      <w:pPr>
        <w:pStyle w:val="TOC1"/>
        <w:rPr>
          <w:rFonts w:eastAsiaTheme="minorEastAsia"/>
          <w:b w:val="0"/>
          <w:color w:val="auto"/>
          <w:lang w:val="en-IE" w:eastAsia="en-IE"/>
        </w:rPr>
      </w:pPr>
      <w:r w:rsidRPr="00DB0440">
        <w:t>1.</w:t>
      </w:r>
      <w:r>
        <w:rPr>
          <w:rFonts w:eastAsiaTheme="minorEastAsia"/>
          <w:b w:val="0"/>
          <w:color w:val="auto"/>
          <w:lang w:val="en-IE" w:eastAsia="en-IE"/>
        </w:rPr>
        <w:tab/>
      </w:r>
      <w:r>
        <w:t>SCOPE</w:t>
      </w:r>
      <w:r>
        <w:tab/>
      </w:r>
      <w:r>
        <w:fldChar w:fldCharType="begin"/>
      </w:r>
      <w:r>
        <w:instrText xml:space="preserve"> PAGEREF _Toc533002920 \h </w:instrText>
      </w:r>
      <w:r>
        <w:fldChar w:fldCharType="separate"/>
      </w:r>
      <w:r w:rsidR="00292996">
        <w:t>5</w:t>
      </w:r>
      <w:r>
        <w:fldChar w:fldCharType="end"/>
      </w:r>
    </w:p>
    <w:p w14:paraId="21A8E066" w14:textId="77777777" w:rsidR="00A06C10" w:rsidRDefault="00A06C10">
      <w:pPr>
        <w:pStyle w:val="TOC1"/>
        <w:rPr>
          <w:rFonts w:eastAsiaTheme="minorEastAsia"/>
          <w:b w:val="0"/>
          <w:color w:val="auto"/>
          <w:lang w:val="en-IE" w:eastAsia="en-IE"/>
        </w:rPr>
      </w:pPr>
      <w:r w:rsidRPr="00DB0440">
        <w:t>2.</w:t>
      </w:r>
      <w:r>
        <w:rPr>
          <w:rFonts w:eastAsiaTheme="minorEastAsia"/>
          <w:b w:val="0"/>
          <w:color w:val="auto"/>
          <w:lang w:val="en-IE" w:eastAsia="en-IE"/>
        </w:rPr>
        <w:tab/>
      </w:r>
      <w:r w:rsidRPr="00DB0440">
        <w:t>OBJECTIVE</w:t>
      </w:r>
      <w:r>
        <w:tab/>
      </w:r>
      <w:r>
        <w:fldChar w:fldCharType="begin"/>
      </w:r>
      <w:r>
        <w:instrText xml:space="preserve"> PAGEREF _Toc533002921 \h </w:instrText>
      </w:r>
      <w:r>
        <w:fldChar w:fldCharType="separate"/>
      </w:r>
      <w:r w:rsidR="00292996">
        <w:t>5</w:t>
      </w:r>
      <w:r>
        <w:fldChar w:fldCharType="end"/>
      </w:r>
    </w:p>
    <w:p w14:paraId="66B567D8" w14:textId="77777777" w:rsidR="00A06C10" w:rsidRDefault="00A06C10">
      <w:pPr>
        <w:pStyle w:val="TOC1"/>
        <w:rPr>
          <w:rFonts w:eastAsiaTheme="minorEastAsia"/>
          <w:b w:val="0"/>
          <w:color w:val="auto"/>
          <w:lang w:val="en-IE" w:eastAsia="en-IE"/>
        </w:rPr>
      </w:pPr>
      <w:r w:rsidRPr="00DB0440">
        <w:t>3.</w:t>
      </w:r>
      <w:r>
        <w:rPr>
          <w:rFonts w:eastAsiaTheme="minorEastAsia"/>
          <w:b w:val="0"/>
          <w:color w:val="auto"/>
          <w:lang w:val="en-IE" w:eastAsia="en-IE"/>
        </w:rPr>
        <w:tab/>
      </w:r>
      <w:r>
        <w:t>COURSE OUTLINE</w:t>
      </w:r>
      <w:r>
        <w:tab/>
      </w:r>
      <w:r>
        <w:fldChar w:fldCharType="begin"/>
      </w:r>
      <w:r>
        <w:instrText xml:space="preserve"> PAGEREF _Toc533002922 \h </w:instrText>
      </w:r>
      <w:r>
        <w:fldChar w:fldCharType="separate"/>
      </w:r>
      <w:r w:rsidR="00292996">
        <w:t>5</w:t>
      </w:r>
      <w:r>
        <w:fldChar w:fldCharType="end"/>
      </w:r>
    </w:p>
    <w:p w14:paraId="585DAB8C" w14:textId="77777777" w:rsidR="00A06C10" w:rsidRDefault="00A06C10">
      <w:pPr>
        <w:pStyle w:val="TOC1"/>
        <w:rPr>
          <w:rFonts w:eastAsiaTheme="minorEastAsia"/>
          <w:b w:val="0"/>
          <w:color w:val="auto"/>
          <w:lang w:val="en-IE" w:eastAsia="en-IE"/>
        </w:rPr>
      </w:pPr>
      <w:r w:rsidRPr="00DB0440">
        <w:t>4.</w:t>
      </w:r>
      <w:r>
        <w:rPr>
          <w:rFonts w:eastAsiaTheme="minorEastAsia"/>
          <w:b w:val="0"/>
          <w:color w:val="auto"/>
          <w:lang w:val="en-IE" w:eastAsia="en-IE"/>
        </w:rPr>
        <w:tab/>
      </w:r>
      <w:r>
        <w:t>TEACHING MODULES</w:t>
      </w:r>
      <w:r>
        <w:tab/>
      </w:r>
      <w:r>
        <w:fldChar w:fldCharType="begin"/>
      </w:r>
      <w:r>
        <w:instrText xml:space="preserve"> PAGEREF _Toc533002923 \h </w:instrText>
      </w:r>
      <w:r>
        <w:fldChar w:fldCharType="separate"/>
      </w:r>
      <w:r w:rsidR="00292996">
        <w:t>5</w:t>
      </w:r>
      <w:r>
        <w:fldChar w:fldCharType="end"/>
      </w:r>
    </w:p>
    <w:p w14:paraId="1C8B1126" w14:textId="77777777" w:rsidR="00A06C10" w:rsidRDefault="00A06C10">
      <w:pPr>
        <w:pStyle w:val="TOC1"/>
        <w:rPr>
          <w:rFonts w:eastAsiaTheme="minorEastAsia"/>
          <w:b w:val="0"/>
          <w:color w:val="auto"/>
          <w:lang w:val="en-IE" w:eastAsia="en-IE"/>
        </w:rPr>
      </w:pPr>
      <w:r w:rsidRPr="00DB0440">
        <w:t>5.</w:t>
      </w:r>
      <w:r>
        <w:rPr>
          <w:rFonts w:eastAsiaTheme="minorEastAsia"/>
          <w:b w:val="0"/>
          <w:color w:val="auto"/>
          <w:lang w:val="en-IE" w:eastAsia="en-IE"/>
        </w:rPr>
        <w:tab/>
      </w:r>
      <w:r>
        <w:t>SPECIFIC COURSE RELATED TEACHING AIDS</w:t>
      </w:r>
      <w:r>
        <w:tab/>
      </w:r>
      <w:r>
        <w:fldChar w:fldCharType="begin"/>
      </w:r>
      <w:r>
        <w:instrText xml:space="preserve"> PAGEREF _Toc533002924 \h </w:instrText>
      </w:r>
      <w:r>
        <w:fldChar w:fldCharType="separate"/>
      </w:r>
      <w:r w:rsidR="00292996">
        <w:t>5</w:t>
      </w:r>
      <w:r>
        <w:fldChar w:fldCharType="end"/>
      </w:r>
    </w:p>
    <w:p w14:paraId="1E1D98E0" w14:textId="77777777" w:rsidR="00A06C10" w:rsidRDefault="00A06C10">
      <w:pPr>
        <w:pStyle w:val="TOC1"/>
        <w:rPr>
          <w:rFonts w:eastAsiaTheme="minorEastAsia"/>
          <w:b w:val="0"/>
          <w:color w:val="auto"/>
          <w:lang w:val="en-IE" w:eastAsia="en-IE"/>
        </w:rPr>
      </w:pPr>
      <w:r w:rsidRPr="00DB0440">
        <w:t>6.</w:t>
      </w:r>
      <w:r>
        <w:rPr>
          <w:rFonts w:eastAsiaTheme="minorEastAsia"/>
          <w:b w:val="0"/>
          <w:color w:val="auto"/>
          <w:lang w:val="en-IE" w:eastAsia="en-IE"/>
        </w:rPr>
        <w:tab/>
      </w:r>
      <w:r>
        <w:t>REFERENCES</w:t>
      </w:r>
      <w:r>
        <w:tab/>
      </w:r>
      <w:r>
        <w:fldChar w:fldCharType="begin"/>
      </w:r>
      <w:r>
        <w:instrText xml:space="preserve"> PAGEREF _Toc533002925 \h </w:instrText>
      </w:r>
      <w:r>
        <w:fldChar w:fldCharType="separate"/>
      </w:r>
      <w:r w:rsidR="00292996">
        <w:t>6</w:t>
      </w:r>
      <w:r>
        <w:fldChar w:fldCharType="end"/>
      </w:r>
    </w:p>
    <w:p w14:paraId="707E9A72" w14:textId="77777777" w:rsidR="00A06C10" w:rsidRDefault="00A06C10">
      <w:pPr>
        <w:pStyle w:val="TOC1"/>
        <w:tabs>
          <w:tab w:val="left" w:pos="1134"/>
        </w:tabs>
        <w:rPr>
          <w:rFonts w:eastAsiaTheme="minorEastAsia"/>
          <w:b w:val="0"/>
          <w:color w:val="auto"/>
          <w:lang w:val="en-IE" w:eastAsia="en-IE"/>
        </w:rPr>
      </w:pPr>
      <w:r w:rsidRPr="00DB0440">
        <w:t>PART B</w:t>
      </w:r>
      <w:r>
        <w:rPr>
          <w:rFonts w:eastAsiaTheme="minorEastAsia"/>
          <w:b w:val="0"/>
          <w:color w:val="auto"/>
          <w:lang w:val="en-IE" w:eastAsia="en-IE"/>
        </w:rPr>
        <w:tab/>
      </w:r>
      <w:r>
        <w:t>TEACHING MODULES</w:t>
      </w:r>
      <w:r>
        <w:tab/>
      </w:r>
      <w:r>
        <w:fldChar w:fldCharType="begin"/>
      </w:r>
      <w:r>
        <w:instrText xml:space="preserve"> PAGEREF _Toc533002926 \h </w:instrText>
      </w:r>
      <w:r>
        <w:fldChar w:fldCharType="separate"/>
      </w:r>
      <w:r w:rsidR="00292996">
        <w:t>7</w:t>
      </w:r>
      <w:r>
        <w:fldChar w:fldCharType="end"/>
      </w:r>
    </w:p>
    <w:p w14:paraId="43F7F5C9" w14:textId="77777777" w:rsidR="00A06C10" w:rsidRDefault="00A06C10">
      <w:pPr>
        <w:pStyle w:val="TOC1"/>
        <w:rPr>
          <w:rFonts w:eastAsiaTheme="minorEastAsia"/>
          <w:b w:val="0"/>
          <w:color w:val="auto"/>
          <w:lang w:val="en-IE" w:eastAsia="en-IE"/>
        </w:rPr>
      </w:pPr>
      <w:r w:rsidRPr="00DB0440">
        <w:t>1.</w:t>
      </w:r>
      <w:r>
        <w:rPr>
          <w:rFonts w:eastAsiaTheme="minorEastAsia"/>
          <w:b w:val="0"/>
          <w:color w:val="auto"/>
          <w:lang w:val="en-IE" w:eastAsia="en-IE"/>
        </w:rPr>
        <w:tab/>
      </w:r>
      <w:r>
        <w:t>MODULE 1 – IALA and the NAVGUIDE</w:t>
      </w:r>
      <w:r>
        <w:tab/>
      </w:r>
      <w:r>
        <w:fldChar w:fldCharType="begin"/>
      </w:r>
      <w:r>
        <w:instrText xml:space="preserve"> PAGEREF _Toc533002927 \h </w:instrText>
      </w:r>
      <w:r>
        <w:fldChar w:fldCharType="separate"/>
      </w:r>
      <w:r w:rsidR="00292996">
        <w:t>7</w:t>
      </w:r>
      <w:r>
        <w:fldChar w:fldCharType="end"/>
      </w:r>
    </w:p>
    <w:p w14:paraId="1A9CE8ED" w14:textId="77777777" w:rsidR="00A06C10" w:rsidRDefault="00A06C10">
      <w:pPr>
        <w:pStyle w:val="TOC2"/>
        <w:rPr>
          <w:rFonts w:eastAsiaTheme="minorEastAsia"/>
          <w:color w:val="auto"/>
          <w:lang w:val="en-IE" w:eastAsia="en-IE"/>
        </w:rPr>
      </w:pPr>
      <w:r w:rsidRPr="00DB0440">
        <w:t>1.1.</w:t>
      </w:r>
      <w:r>
        <w:rPr>
          <w:rFonts w:eastAsiaTheme="minorEastAsia"/>
          <w:color w:val="auto"/>
          <w:lang w:val="en-IE" w:eastAsia="en-IE"/>
        </w:rPr>
        <w:tab/>
      </w:r>
      <w:r>
        <w:t>Scope</w:t>
      </w:r>
      <w:r>
        <w:tab/>
      </w:r>
      <w:r>
        <w:fldChar w:fldCharType="begin"/>
      </w:r>
      <w:r>
        <w:instrText xml:space="preserve"> PAGEREF _Toc533002928 \h </w:instrText>
      </w:r>
      <w:r>
        <w:fldChar w:fldCharType="separate"/>
      </w:r>
      <w:r w:rsidR="00292996">
        <w:t>7</w:t>
      </w:r>
      <w:r>
        <w:fldChar w:fldCharType="end"/>
      </w:r>
    </w:p>
    <w:p w14:paraId="10A09BD3" w14:textId="77777777" w:rsidR="00A06C10" w:rsidRDefault="00A06C10">
      <w:pPr>
        <w:pStyle w:val="TOC2"/>
        <w:rPr>
          <w:rFonts w:eastAsiaTheme="minorEastAsia"/>
          <w:color w:val="auto"/>
          <w:lang w:val="en-IE" w:eastAsia="en-IE"/>
        </w:rPr>
      </w:pPr>
      <w:r w:rsidRPr="00DB0440">
        <w:t>1.2.</w:t>
      </w:r>
      <w:r>
        <w:rPr>
          <w:rFonts w:eastAsiaTheme="minorEastAsia"/>
          <w:color w:val="auto"/>
          <w:lang w:val="en-IE" w:eastAsia="en-IE"/>
        </w:rPr>
        <w:tab/>
      </w:r>
      <w:r>
        <w:t>Learning Objective</w:t>
      </w:r>
      <w:r>
        <w:tab/>
      </w:r>
      <w:r>
        <w:fldChar w:fldCharType="begin"/>
      </w:r>
      <w:r>
        <w:instrText xml:space="preserve"> PAGEREF _Toc533002929 \h </w:instrText>
      </w:r>
      <w:r>
        <w:fldChar w:fldCharType="separate"/>
      </w:r>
      <w:r w:rsidR="00292996">
        <w:t>7</w:t>
      </w:r>
      <w:r>
        <w:fldChar w:fldCharType="end"/>
      </w:r>
    </w:p>
    <w:p w14:paraId="7C86AB51" w14:textId="77777777" w:rsidR="00A06C10" w:rsidRDefault="00A06C10">
      <w:pPr>
        <w:pStyle w:val="TOC2"/>
        <w:rPr>
          <w:rFonts w:eastAsiaTheme="minorEastAsia"/>
          <w:color w:val="auto"/>
          <w:lang w:val="en-IE" w:eastAsia="en-IE"/>
        </w:rPr>
      </w:pPr>
      <w:r w:rsidRPr="00DB0440">
        <w:t>1.3.</w:t>
      </w:r>
      <w:r>
        <w:rPr>
          <w:rFonts w:eastAsiaTheme="minorEastAsia"/>
          <w:color w:val="auto"/>
          <w:lang w:val="en-IE" w:eastAsia="en-IE"/>
        </w:rPr>
        <w:tab/>
      </w:r>
      <w:r>
        <w:t>Syllabus</w:t>
      </w:r>
      <w:r>
        <w:tab/>
      </w:r>
      <w:r>
        <w:fldChar w:fldCharType="begin"/>
      </w:r>
      <w:r>
        <w:instrText xml:space="preserve"> PAGEREF _Toc533002930 \h </w:instrText>
      </w:r>
      <w:r>
        <w:fldChar w:fldCharType="separate"/>
      </w:r>
      <w:r w:rsidR="00292996">
        <w:t>7</w:t>
      </w:r>
      <w:r>
        <w:fldChar w:fldCharType="end"/>
      </w:r>
    </w:p>
    <w:p w14:paraId="55672F12" w14:textId="77777777" w:rsidR="00A06C10" w:rsidRDefault="00A06C10">
      <w:pPr>
        <w:pStyle w:val="TOC3"/>
        <w:tabs>
          <w:tab w:val="left" w:pos="1134"/>
        </w:tabs>
        <w:rPr>
          <w:rFonts w:eastAsiaTheme="minorEastAsia"/>
          <w:noProof/>
          <w:color w:val="auto"/>
          <w:sz w:val="22"/>
          <w:lang w:val="en-IE" w:eastAsia="en-IE"/>
        </w:rPr>
      </w:pPr>
      <w:r w:rsidRPr="00DB0440">
        <w:rPr>
          <w:noProof/>
        </w:rPr>
        <w:t>1.3.1.</w:t>
      </w:r>
      <w:r>
        <w:rPr>
          <w:rFonts w:eastAsiaTheme="minorEastAsia"/>
          <w:noProof/>
          <w:color w:val="auto"/>
          <w:sz w:val="22"/>
          <w:lang w:val="en-IE" w:eastAsia="en-IE"/>
        </w:rPr>
        <w:tab/>
      </w:r>
      <w:r>
        <w:rPr>
          <w:noProof/>
        </w:rPr>
        <w:t>Lesson 1 – Function and Types of Aids to Navigation</w:t>
      </w:r>
      <w:r>
        <w:rPr>
          <w:noProof/>
        </w:rPr>
        <w:tab/>
      </w:r>
      <w:r>
        <w:rPr>
          <w:noProof/>
        </w:rPr>
        <w:fldChar w:fldCharType="begin"/>
      </w:r>
      <w:r>
        <w:rPr>
          <w:noProof/>
        </w:rPr>
        <w:instrText xml:space="preserve"> PAGEREF _Toc533002931 \h </w:instrText>
      </w:r>
      <w:r>
        <w:rPr>
          <w:noProof/>
        </w:rPr>
      </w:r>
      <w:r>
        <w:rPr>
          <w:noProof/>
        </w:rPr>
        <w:fldChar w:fldCharType="separate"/>
      </w:r>
      <w:r w:rsidR="00292996">
        <w:rPr>
          <w:noProof/>
        </w:rPr>
        <w:t>7</w:t>
      </w:r>
      <w:r>
        <w:rPr>
          <w:noProof/>
        </w:rPr>
        <w:fldChar w:fldCharType="end"/>
      </w:r>
    </w:p>
    <w:p w14:paraId="7285AE10" w14:textId="77777777" w:rsidR="00A06C10" w:rsidRDefault="00A06C10">
      <w:pPr>
        <w:pStyle w:val="TOC3"/>
        <w:tabs>
          <w:tab w:val="left" w:pos="1134"/>
        </w:tabs>
        <w:rPr>
          <w:rFonts w:eastAsiaTheme="minorEastAsia"/>
          <w:noProof/>
          <w:color w:val="auto"/>
          <w:sz w:val="22"/>
          <w:lang w:val="en-IE" w:eastAsia="en-IE"/>
        </w:rPr>
      </w:pPr>
      <w:r w:rsidRPr="00DB0440">
        <w:rPr>
          <w:noProof/>
        </w:rPr>
        <w:t>1.3.2.</w:t>
      </w:r>
      <w:r>
        <w:rPr>
          <w:rFonts w:eastAsiaTheme="minorEastAsia"/>
          <w:noProof/>
          <w:color w:val="auto"/>
          <w:sz w:val="22"/>
          <w:lang w:val="en-IE" w:eastAsia="en-IE"/>
        </w:rPr>
        <w:tab/>
      </w:r>
      <w:r>
        <w:rPr>
          <w:noProof/>
        </w:rPr>
        <w:t>Lesson 2 – IALA</w:t>
      </w:r>
      <w:r>
        <w:rPr>
          <w:noProof/>
        </w:rPr>
        <w:tab/>
      </w:r>
      <w:r>
        <w:rPr>
          <w:noProof/>
        </w:rPr>
        <w:fldChar w:fldCharType="begin"/>
      </w:r>
      <w:r>
        <w:rPr>
          <w:noProof/>
        </w:rPr>
        <w:instrText xml:space="preserve"> PAGEREF _Toc533002932 \h </w:instrText>
      </w:r>
      <w:r>
        <w:rPr>
          <w:noProof/>
        </w:rPr>
      </w:r>
      <w:r>
        <w:rPr>
          <w:noProof/>
        </w:rPr>
        <w:fldChar w:fldCharType="separate"/>
      </w:r>
      <w:r w:rsidR="00292996">
        <w:rPr>
          <w:noProof/>
        </w:rPr>
        <w:t>7</w:t>
      </w:r>
      <w:r>
        <w:rPr>
          <w:noProof/>
        </w:rPr>
        <w:fldChar w:fldCharType="end"/>
      </w:r>
    </w:p>
    <w:p w14:paraId="0D738491" w14:textId="77777777" w:rsidR="00A06C10" w:rsidRDefault="00A06C10">
      <w:pPr>
        <w:pStyle w:val="TOC1"/>
        <w:rPr>
          <w:rFonts w:eastAsiaTheme="minorEastAsia"/>
          <w:b w:val="0"/>
          <w:color w:val="auto"/>
          <w:lang w:val="en-IE" w:eastAsia="en-IE"/>
        </w:rPr>
      </w:pPr>
      <w:r w:rsidRPr="00DB0440">
        <w:t>2.</w:t>
      </w:r>
      <w:r>
        <w:rPr>
          <w:rFonts w:eastAsiaTheme="minorEastAsia"/>
          <w:b w:val="0"/>
          <w:color w:val="auto"/>
          <w:lang w:val="en-IE" w:eastAsia="en-IE"/>
        </w:rPr>
        <w:tab/>
      </w:r>
      <w:r>
        <w:t>MODULE 2 – The IALA Maritime Buoyage System</w:t>
      </w:r>
      <w:r>
        <w:tab/>
      </w:r>
      <w:r>
        <w:fldChar w:fldCharType="begin"/>
      </w:r>
      <w:r>
        <w:instrText xml:space="preserve"> PAGEREF _Toc533002933 \h </w:instrText>
      </w:r>
      <w:r>
        <w:fldChar w:fldCharType="separate"/>
      </w:r>
      <w:r w:rsidR="00292996">
        <w:t>7</w:t>
      </w:r>
      <w:r>
        <w:fldChar w:fldCharType="end"/>
      </w:r>
    </w:p>
    <w:p w14:paraId="23B15FC2" w14:textId="77777777" w:rsidR="00A06C10" w:rsidRDefault="00A06C10">
      <w:pPr>
        <w:pStyle w:val="TOC2"/>
        <w:rPr>
          <w:rFonts w:eastAsiaTheme="minorEastAsia"/>
          <w:color w:val="auto"/>
          <w:lang w:val="en-IE" w:eastAsia="en-IE"/>
        </w:rPr>
      </w:pPr>
      <w:r w:rsidRPr="00DB0440">
        <w:t>2.1.</w:t>
      </w:r>
      <w:r>
        <w:rPr>
          <w:rFonts w:eastAsiaTheme="minorEastAsia"/>
          <w:color w:val="auto"/>
          <w:lang w:val="en-IE" w:eastAsia="en-IE"/>
        </w:rPr>
        <w:tab/>
      </w:r>
      <w:r>
        <w:t>Scope</w:t>
      </w:r>
      <w:r>
        <w:tab/>
      </w:r>
      <w:r>
        <w:fldChar w:fldCharType="begin"/>
      </w:r>
      <w:r>
        <w:instrText xml:space="preserve"> PAGEREF _Toc533002934 \h </w:instrText>
      </w:r>
      <w:r>
        <w:fldChar w:fldCharType="separate"/>
      </w:r>
      <w:r w:rsidR="00292996">
        <w:t>7</w:t>
      </w:r>
      <w:r>
        <w:fldChar w:fldCharType="end"/>
      </w:r>
    </w:p>
    <w:p w14:paraId="66B347FA" w14:textId="77777777" w:rsidR="00A06C10" w:rsidRDefault="00A06C10">
      <w:pPr>
        <w:pStyle w:val="TOC2"/>
        <w:rPr>
          <w:rFonts w:eastAsiaTheme="minorEastAsia"/>
          <w:color w:val="auto"/>
          <w:lang w:val="en-IE" w:eastAsia="en-IE"/>
        </w:rPr>
      </w:pPr>
      <w:r w:rsidRPr="00DB0440">
        <w:t>2.2.</w:t>
      </w:r>
      <w:r>
        <w:rPr>
          <w:rFonts w:eastAsiaTheme="minorEastAsia"/>
          <w:color w:val="auto"/>
          <w:lang w:val="en-IE" w:eastAsia="en-IE"/>
        </w:rPr>
        <w:tab/>
      </w:r>
      <w:r>
        <w:t>Learning Objective</w:t>
      </w:r>
      <w:r>
        <w:tab/>
      </w:r>
      <w:r>
        <w:fldChar w:fldCharType="begin"/>
      </w:r>
      <w:r>
        <w:instrText xml:space="preserve"> PAGEREF _Toc533002935 \h </w:instrText>
      </w:r>
      <w:r>
        <w:fldChar w:fldCharType="separate"/>
      </w:r>
      <w:r w:rsidR="00292996">
        <w:t>7</w:t>
      </w:r>
      <w:r>
        <w:fldChar w:fldCharType="end"/>
      </w:r>
    </w:p>
    <w:p w14:paraId="06DD2BFF" w14:textId="77777777" w:rsidR="00A06C10" w:rsidRDefault="00A06C10">
      <w:pPr>
        <w:pStyle w:val="TOC2"/>
        <w:rPr>
          <w:rFonts w:eastAsiaTheme="minorEastAsia"/>
          <w:color w:val="auto"/>
          <w:lang w:val="en-IE" w:eastAsia="en-IE"/>
        </w:rPr>
      </w:pPr>
      <w:r w:rsidRPr="00DB0440">
        <w:t>2.3.</w:t>
      </w:r>
      <w:r>
        <w:rPr>
          <w:rFonts w:eastAsiaTheme="minorEastAsia"/>
          <w:color w:val="auto"/>
          <w:lang w:val="en-IE" w:eastAsia="en-IE"/>
        </w:rPr>
        <w:tab/>
      </w:r>
      <w:r>
        <w:t>Syllabus</w:t>
      </w:r>
      <w:r>
        <w:tab/>
      </w:r>
      <w:r>
        <w:fldChar w:fldCharType="begin"/>
      </w:r>
      <w:r>
        <w:instrText xml:space="preserve"> PAGEREF _Toc533002936 \h </w:instrText>
      </w:r>
      <w:r>
        <w:fldChar w:fldCharType="separate"/>
      </w:r>
      <w:r w:rsidR="00292996">
        <w:t>7</w:t>
      </w:r>
      <w:r>
        <w:fldChar w:fldCharType="end"/>
      </w:r>
    </w:p>
    <w:p w14:paraId="6DED97DF" w14:textId="77777777" w:rsidR="00A06C10" w:rsidRDefault="00A06C10">
      <w:pPr>
        <w:pStyle w:val="TOC3"/>
        <w:tabs>
          <w:tab w:val="left" w:pos="1134"/>
        </w:tabs>
        <w:rPr>
          <w:rFonts w:eastAsiaTheme="minorEastAsia"/>
          <w:noProof/>
          <w:color w:val="auto"/>
          <w:sz w:val="22"/>
          <w:lang w:val="en-IE" w:eastAsia="en-IE"/>
        </w:rPr>
      </w:pPr>
      <w:r w:rsidRPr="00DB0440">
        <w:rPr>
          <w:noProof/>
        </w:rPr>
        <w:t>2.3.1.</w:t>
      </w:r>
      <w:r>
        <w:rPr>
          <w:rFonts w:eastAsiaTheme="minorEastAsia"/>
          <w:noProof/>
          <w:color w:val="auto"/>
          <w:sz w:val="22"/>
          <w:lang w:val="en-IE" w:eastAsia="en-IE"/>
        </w:rPr>
        <w:tab/>
      </w:r>
      <w:r>
        <w:rPr>
          <w:noProof/>
        </w:rPr>
        <w:t>Lesson 1 – Historical Background and Principles</w:t>
      </w:r>
      <w:r>
        <w:rPr>
          <w:noProof/>
        </w:rPr>
        <w:tab/>
      </w:r>
      <w:r>
        <w:rPr>
          <w:noProof/>
        </w:rPr>
        <w:fldChar w:fldCharType="begin"/>
      </w:r>
      <w:r>
        <w:rPr>
          <w:noProof/>
        </w:rPr>
        <w:instrText xml:space="preserve"> PAGEREF _Toc533002937 \h </w:instrText>
      </w:r>
      <w:r>
        <w:rPr>
          <w:noProof/>
        </w:rPr>
      </w:r>
      <w:r>
        <w:rPr>
          <w:noProof/>
        </w:rPr>
        <w:fldChar w:fldCharType="separate"/>
      </w:r>
      <w:r w:rsidR="00292996">
        <w:rPr>
          <w:noProof/>
        </w:rPr>
        <w:t>7</w:t>
      </w:r>
      <w:r>
        <w:rPr>
          <w:noProof/>
        </w:rPr>
        <w:fldChar w:fldCharType="end"/>
      </w:r>
    </w:p>
    <w:p w14:paraId="4EE835BB" w14:textId="77777777" w:rsidR="00A06C10" w:rsidRDefault="00A06C10">
      <w:pPr>
        <w:pStyle w:val="TOC3"/>
        <w:tabs>
          <w:tab w:val="left" w:pos="1134"/>
        </w:tabs>
        <w:rPr>
          <w:rFonts w:eastAsiaTheme="minorEastAsia"/>
          <w:noProof/>
          <w:color w:val="auto"/>
          <w:sz w:val="22"/>
          <w:lang w:val="en-IE" w:eastAsia="en-IE"/>
        </w:rPr>
      </w:pPr>
      <w:r w:rsidRPr="00DB0440">
        <w:rPr>
          <w:noProof/>
        </w:rPr>
        <w:t>2.3.2.</w:t>
      </w:r>
      <w:r>
        <w:rPr>
          <w:rFonts w:eastAsiaTheme="minorEastAsia"/>
          <w:noProof/>
          <w:color w:val="auto"/>
          <w:sz w:val="22"/>
          <w:lang w:val="en-IE" w:eastAsia="en-IE"/>
        </w:rPr>
        <w:tab/>
      </w:r>
      <w:r>
        <w:rPr>
          <w:noProof/>
        </w:rPr>
        <w:t>Lesson 2 - Other Marks</w:t>
      </w:r>
      <w:r>
        <w:rPr>
          <w:noProof/>
        </w:rPr>
        <w:tab/>
      </w:r>
      <w:r>
        <w:rPr>
          <w:noProof/>
        </w:rPr>
        <w:fldChar w:fldCharType="begin"/>
      </w:r>
      <w:r>
        <w:rPr>
          <w:noProof/>
        </w:rPr>
        <w:instrText xml:space="preserve"> PAGEREF _Toc533002938 \h </w:instrText>
      </w:r>
      <w:r>
        <w:rPr>
          <w:noProof/>
        </w:rPr>
      </w:r>
      <w:r>
        <w:rPr>
          <w:noProof/>
        </w:rPr>
        <w:fldChar w:fldCharType="separate"/>
      </w:r>
      <w:r w:rsidR="00292996">
        <w:rPr>
          <w:noProof/>
        </w:rPr>
        <w:t>8</w:t>
      </w:r>
      <w:r>
        <w:rPr>
          <w:noProof/>
        </w:rPr>
        <w:fldChar w:fldCharType="end"/>
      </w:r>
    </w:p>
    <w:p w14:paraId="168EDD2D"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01C7B210" w14:textId="77777777" w:rsidR="00D36983" w:rsidRPr="00093294" w:rsidRDefault="00D36983" w:rsidP="00D36983">
      <w:pPr>
        <w:pStyle w:val="ListofFigures"/>
      </w:pPr>
      <w:r w:rsidRPr="00093294">
        <w:t>List of Tables</w:t>
      </w:r>
    </w:p>
    <w:p w14:paraId="58F91E6F" w14:textId="77777777" w:rsidR="00A06C10" w:rsidRDefault="00D36983">
      <w:pPr>
        <w:pStyle w:val="TableofFigures"/>
        <w:rPr>
          <w:rFonts w:eastAsiaTheme="minorEastAsia"/>
          <w:i w:val="0"/>
          <w:noProof/>
          <w:lang w:val="en-IE" w:eastAsia="en-IE"/>
        </w:rPr>
      </w:pPr>
      <w:r w:rsidRPr="00093294">
        <w:fldChar w:fldCharType="begin"/>
      </w:r>
      <w:r w:rsidRPr="00093294">
        <w:instrText xml:space="preserve"> TOC \t "Table caption" \c </w:instrText>
      </w:r>
      <w:r w:rsidRPr="00093294">
        <w:fldChar w:fldCharType="separate"/>
      </w:r>
      <w:r w:rsidR="00A06C10">
        <w:rPr>
          <w:noProof/>
        </w:rPr>
        <w:t>Table 1</w:t>
      </w:r>
      <w:r w:rsidR="00A06C10">
        <w:rPr>
          <w:rFonts w:eastAsiaTheme="minorEastAsia"/>
          <w:i w:val="0"/>
          <w:noProof/>
          <w:lang w:val="en-IE" w:eastAsia="en-IE"/>
        </w:rPr>
        <w:tab/>
      </w:r>
      <w:r w:rsidR="00A06C10">
        <w:rPr>
          <w:noProof/>
        </w:rPr>
        <w:t>Table of Teaching Modules</w:t>
      </w:r>
      <w:r w:rsidR="00A06C10">
        <w:rPr>
          <w:noProof/>
        </w:rPr>
        <w:tab/>
      </w:r>
      <w:r w:rsidR="00A06C10">
        <w:rPr>
          <w:noProof/>
        </w:rPr>
        <w:fldChar w:fldCharType="begin"/>
      </w:r>
      <w:r w:rsidR="00A06C10">
        <w:rPr>
          <w:noProof/>
        </w:rPr>
        <w:instrText xml:space="preserve"> PAGEREF _Toc533002939 \h </w:instrText>
      </w:r>
      <w:r w:rsidR="00A06C10">
        <w:rPr>
          <w:noProof/>
        </w:rPr>
      </w:r>
      <w:r w:rsidR="00A06C10">
        <w:rPr>
          <w:noProof/>
        </w:rPr>
        <w:fldChar w:fldCharType="separate"/>
      </w:r>
      <w:r w:rsidR="00292996">
        <w:rPr>
          <w:noProof/>
        </w:rPr>
        <w:t>5</w:t>
      </w:r>
      <w:r w:rsidR="00A06C10">
        <w:rPr>
          <w:noProof/>
        </w:rPr>
        <w:fldChar w:fldCharType="end"/>
      </w:r>
    </w:p>
    <w:p w14:paraId="4CD29E56" w14:textId="77777777" w:rsidR="00D36983" w:rsidRPr="00093294" w:rsidRDefault="00D36983" w:rsidP="00D36983">
      <w:r w:rsidRPr="00093294">
        <w:fldChar w:fldCharType="end"/>
      </w:r>
    </w:p>
    <w:p w14:paraId="47112900" w14:textId="77777777" w:rsidR="00EB6F3C" w:rsidRPr="00093294" w:rsidRDefault="00EB6F3C" w:rsidP="00883AE3"/>
    <w:p w14:paraId="785EC415" w14:textId="77777777" w:rsidR="00790277" w:rsidRPr="00093294" w:rsidRDefault="00790277" w:rsidP="003274DB">
      <w:pPr>
        <w:sectPr w:rsidR="00790277" w:rsidRPr="00093294" w:rsidSect="00292085">
          <w:headerReference w:type="even" r:id="rId19"/>
          <w:headerReference w:type="default" r:id="rId20"/>
          <w:headerReference w:type="first" r:id="rId21"/>
          <w:pgSz w:w="11906" w:h="16838" w:code="9"/>
          <w:pgMar w:top="567" w:right="794" w:bottom="567" w:left="907" w:header="567" w:footer="567" w:gutter="0"/>
          <w:cols w:space="708"/>
          <w:docGrid w:linePitch="360"/>
        </w:sectPr>
      </w:pPr>
    </w:p>
    <w:p w14:paraId="669546B9" w14:textId="77777777" w:rsidR="00465491" w:rsidRPr="00093294" w:rsidRDefault="00465491" w:rsidP="00465491">
      <w:pPr>
        <w:pStyle w:val="Forward"/>
      </w:pPr>
      <w:bookmarkStart w:id="11" w:name="_Toc419881195"/>
      <w:r w:rsidRPr="00093294">
        <w:lastRenderedPageBreak/>
        <w:t>FOREWORD</w:t>
      </w:r>
      <w:bookmarkEnd w:id="11"/>
    </w:p>
    <w:p w14:paraId="21A2F1ED" w14:textId="77777777" w:rsidR="00581AB5" w:rsidRPr="00581AB5" w:rsidRDefault="00581AB5" w:rsidP="00581AB5">
      <w:pPr>
        <w:pStyle w:val="BodyText"/>
        <w:rPr>
          <w:rFonts w:cs="Arial"/>
          <w:lang w:eastAsia="de-DE"/>
        </w:rPr>
      </w:pPr>
      <w:r w:rsidRPr="00581AB5">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0327CDCB" w14:textId="5886743C" w:rsidR="00581AB5" w:rsidRPr="00581AB5" w:rsidRDefault="00581AB5" w:rsidP="00581AB5">
      <w:pPr>
        <w:pStyle w:val="BodyText"/>
        <w:rPr>
          <w:rFonts w:cs="Arial"/>
          <w:lang w:eastAsia="de-DE"/>
        </w:rPr>
      </w:pPr>
      <w:r w:rsidRPr="00581AB5">
        <w:rPr>
          <w:rFonts w:cs="Arial"/>
          <w:lang w:eastAsia="de-DE"/>
        </w:rPr>
        <w:t xml:space="preserve">Taking into account that under the SOLAS Convention, Chapter </w:t>
      </w:r>
      <w:del w:id="12" w:author="Kevin Gregory" w:date="2021-02-09T09:11:00Z">
        <w:r w:rsidRPr="00581AB5" w:rsidDel="00303A03">
          <w:rPr>
            <w:rFonts w:cs="Arial"/>
            <w:lang w:eastAsia="de-DE"/>
          </w:rPr>
          <w:delText>5</w:delText>
        </w:r>
      </w:del>
      <w:ins w:id="13" w:author="Kevin Gregory" w:date="2021-02-09T09:11:00Z">
        <w:r w:rsidR="00303A03">
          <w:rPr>
            <w:rFonts w:cs="Arial"/>
            <w:lang w:eastAsia="de-DE"/>
          </w:rPr>
          <w:t>V</w:t>
        </w:r>
      </w:ins>
      <w:r w:rsidRPr="00581AB5">
        <w:rPr>
          <w:rFonts w:cs="Arial"/>
          <w:lang w:eastAsia="de-DE"/>
        </w:rPr>
        <w:t>, Regulation 13, paragraph 2; Contracting Governments</w:t>
      </w:r>
      <w:del w:id="14" w:author="Kevin Gregory" w:date="2021-02-09T09:12:00Z">
        <w:r w:rsidRPr="00581AB5" w:rsidDel="00303A03">
          <w:rPr>
            <w:rFonts w:cs="Arial"/>
            <w:lang w:eastAsia="de-DE"/>
          </w:rPr>
          <w:delText xml:space="preserve">, mindful of their obligations published by the International Maritime Organisation, </w:delText>
        </w:r>
      </w:del>
      <w:ins w:id="15" w:author="Kevin Gregory" w:date="2021-02-09T09:12:00Z">
        <w:r w:rsidR="00303A03">
          <w:rPr>
            <w:rFonts w:cs="Arial"/>
            <w:lang w:eastAsia="de-DE"/>
          </w:rPr>
          <w:t xml:space="preserve"> </w:t>
        </w:r>
      </w:ins>
      <w:r w:rsidRPr="00581AB5">
        <w:rPr>
          <w:rFonts w:cs="Arial"/>
          <w:lang w:eastAsia="de-DE"/>
        </w:rPr>
        <w:t xml:space="preserve">undertake to </w:t>
      </w:r>
      <w:ins w:id="16" w:author="Kevin Gregory" w:date="2021-02-09T09:13:00Z">
        <w:r w:rsidR="00303A03">
          <w:rPr>
            <w:rFonts w:cs="Arial"/>
            <w:lang w:eastAsia="de-DE"/>
          </w:rPr>
          <w:t>take into account</w:t>
        </w:r>
      </w:ins>
      <w:del w:id="17" w:author="Kevin Gregory" w:date="2021-02-09T09:13:00Z">
        <w:r w:rsidRPr="00581AB5" w:rsidDel="00303A03">
          <w:rPr>
            <w:rFonts w:cs="Arial"/>
            <w:lang w:eastAsia="de-DE"/>
          </w:rPr>
          <w:delText>consider</w:delText>
        </w:r>
      </w:del>
      <w:r w:rsidRPr="00581AB5">
        <w:rPr>
          <w:rFonts w:cs="Arial"/>
          <w:lang w:eastAsia="de-DE"/>
        </w:rPr>
        <w:t xml:space="preserve"> the international recommendations and guidelines when establishing aids to navigation,</w:t>
      </w:r>
      <w:ins w:id="18" w:author="Kevin Gregory" w:date="2021-02-09T09:13:00Z">
        <w:r w:rsidR="00303A03">
          <w:rPr>
            <w:rFonts w:cs="Arial"/>
            <w:lang w:eastAsia="de-DE"/>
          </w:rPr>
          <w:t xml:space="preserve"> including referring to the appropriate recomm</w:t>
        </w:r>
      </w:ins>
      <w:ins w:id="19" w:author="Kevin Gregory" w:date="2021-02-09T09:14:00Z">
        <w:r w:rsidR="00303A03">
          <w:rPr>
            <w:rFonts w:cs="Arial"/>
            <w:lang w:eastAsia="de-DE"/>
          </w:rPr>
          <w:t>endations and guidelines of IALA. This</w:t>
        </w:r>
      </w:ins>
      <w:r w:rsidRPr="00581AB5">
        <w:rPr>
          <w:rFonts w:cs="Arial"/>
          <w:lang w:eastAsia="de-DE"/>
        </w:rPr>
        <w:t xml:space="preserve"> includ</w:t>
      </w:r>
      <w:ins w:id="20" w:author="Kevin Gregory" w:date="2021-02-09T09:14:00Z">
        <w:r w:rsidR="00303A03">
          <w:rPr>
            <w:rFonts w:cs="Arial"/>
            <w:lang w:eastAsia="de-DE"/>
          </w:rPr>
          <w:t>es</w:t>
        </w:r>
      </w:ins>
      <w:del w:id="21" w:author="Kevin Gregory" w:date="2021-02-09T09:14:00Z">
        <w:r w:rsidRPr="00581AB5" w:rsidDel="00303A03">
          <w:rPr>
            <w:rFonts w:cs="Arial"/>
            <w:lang w:eastAsia="de-DE"/>
          </w:rPr>
          <w:delText>ing</w:delText>
        </w:r>
      </w:del>
      <w:r w:rsidRPr="00581AB5">
        <w:rPr>
          <w:rFonts w:cs="Arial"/>
          <w:lang w:eastAsia="de-DE"/>
        </w:rPr>
        <w:t xml:space="preserve"> recommendations on </w:t>
      </w:r>
      <w:ins w:id="22" w:author="Kevin Gregory" w:date="2021-02-09T09:14:00Z">
        <w:r w:rsidR="00303A03">
          <w:rPr>
            <w:rFonts w:cs="Arial"/>
            <w:lang w:eastAsia="de-DE"/>
          </w:rPr>
          <w:t xml:space="preserve">the </w:t>
        </w:r>
      </w:ins>
      <w:r w:rsidRPr="00581AB5">
        <w:rPr>
          <w:rFonts w:cs="Arial"/>
          <w:lang w:eastAsia="de-DE"/>
        </w:rPr>
        <w:t>training and qualification of AtoN technicians</w:t>
      </w:r>
      <w:ins w:id="23" w:author="Kevin Gregory" w:date="2021-02-09T09:14:00Z">
        <w:r w:rsidR="00303A03">
          <w:rPr>
            <w:rFonts w:cs="Arial"/>
            <w:lang w:eastAsia="de-DE"/>
          </w:rPr>
          <w:t xml:space="preserve"> and</w:t>
        </w:r>
      </w:ins>
      <w:r w:rsidRPr="00581AB5">
        <w:rPr>
          <w:rFonts w:cs="Arial"/>
          <w:lang w:eastAsia="de-DE"/>
        </w:rPr>
        <w:t>,</w:t>
      </w:r>
      <w:ins w:id="24" w:author="Kevin Gregory" w:date="2021-02-09T09:14:00Z">
        <w:r w:rsidR="00303A03">
          <w:rPr>
            <w:rFonts w:cs="Arial"/>
            <w:lang w:eastAsia="de-DE"/>
          </w:rPr>
          <w:t xml:space="preserve"> conseque</w:t>
        </w:r>
      </w:ins>
      <w:ins w:id="25" w:author="Kevin Gregory" w:date="2021-02-09T09:15:00Z">
        <w:r w:rsidR="00303A03">
          <w:rPr>
            <w:rFonts w:cs="Arial"/>
            <w:lang w:eastAsia="de-DE"/>
          </w:rPr>
          <w:t>ntly,</w:t>
        </w:r>
      </w:ins>
      <w:r w:rsidRPr="00581AB5">
        <w:rPr>
          <w:rFonts w:cs="Arial"/>
          <w:lang w:eastAsia="de-DE"/>
        </w:rPr>
        <w:t xml:space="preserve"> IALA has adopted Recommendation </w:t>
      </w:r>
      <w:ins w:id="26" w:author="Kevin Gregory" w:date="2021-02-09T09:15:00Z">
        <w:r w:rsidR="00303A03">
          <w:rPr>
            <w:rFonts w:cs="Arial"/>
            <w:lang w:eastAsia="de-DE"/>
          </w:rPr>
          <w:t>R0141</w:t>
        </w:r>
      </w:ins>
      <w:del w:id="27" w:author="Kevin Gregory" w:date="2021-02-09T09:15:00Z">
        <w:r w:rsidRPr="00581AB5" w:rsidDel="00303A03">
          <w:rPr>
            <w:rFonts w:cs="Arial"/>
            <w:lang w:eastAsia="de-DE"/>
          </w:rPr>
          <w:delText>E-141</w:delText>
        </w:r>
      </w:del>
      <w:r w:rsidRPr="00581AB5">
        <w:rPr>
          <w:rFonts w:cs="Arial"/>
          <w:lang w:eastAsia="de-DE"/>
        </w:rPr>
        <w:t xml:space="preserve"> on Standards for Training and Certification of AtoN personnel.</w:t>
      </w:r>
    </w:p>
    <w:p w14:paraId="290E9D2B" w14:textId="4C090D56" w:rsidR="00581AB5" w:rsidRPr="00581AB5" w:rsidRDefault="00581AB5" w:rsidP="00581AB5">
      <w:pPr>
        <w:pStyle w:val="BodyText"/>
        <w:rPr>
          <w:rFonts w:cs="Arial"/>
          <w:lang w:eastAsia="de-DE"/>
        </w:rPr>
      </w:pPr>
      <w:r w:rsidRPr="00581AB5">
        <w:rPr>
          <w:rFonts w:cs="Arial"/>
          <w:lang w:eastAsia="de-DE"/>
        </w:rPr>
        <w:t xml:space="preserve">IALA </w:t>
      </w:r>
      <w:del w:id="28" w:author="Kevin Gregory" w:date="2021-02-09T09:15:00Z">
        <w:r w:rsidRPr="00581AB5" w:rsidDel="00303A03">
          <w:rPr>
            <w:rFonts w:cs="Arial"/>
            <w:lang w:eastAsia="de-DE"/>
          </w:rPr>
          <w:delText xml:space="preserve">Committees </w:delText>
        </w:r>
      </w:del>
      <w:ins w:id="29" w:author="Kevin Gregory" w:date="2021-02-09T09:15:00Z">
        <w:r w:rsidR="00303A03">
          <w:rPr>
            <w:rFonts w:cs="Arial"/>
            <w:lang w:eastAsia="de-DE"/>
          </w:rPr>
          <w:t>c</w:t>
        </w:r>
        <w:r w:rsidR="00303A03" w:rsidRPr="00581AB5">
          <w:rPr>
            <w:rFonts w:cs="Arial"/>
            <w:lang w:eastAsia="de-DE"/>
          </w:rPr>
          <w:t xml:space="preserve">ommittees </w:t>
        </w:r>
      </w:ins>
      <w:r w:rsidRPr="00581AB5">
        <w:rPr>
          <w:rFonts w:cs="Arial"/>
          <w:lang w:eastAsia="de-DE"/>
        </w:rPr>
        <w:t>working closely with the IALA World</w:t>
      </w:r>
      <w:ins w:id="30" w:author="Kevin Gregory" w:date="2021-02-09T09:15:00Z">
        <w:r w:rsidR="00303A03">
          <w:rPr>
            <w:rFonts w:cs="Arial"/>
            <w:lang w:eastAsia="de-DE"/>
          </w:rPr>
          <w:t>-</w:t>
        </w:r>
      </w:ins>
      <w:del w:id="31" w:author="Kevin Gregory" w:date="2021-02-09T09:15:00Z">
        <w:r w:rsidRPr="00581AB5" w:rsidDel="00303A03">
          <w:rPr>
            <w:rFonts w:cs="Arial"/>
            <w:lang w:eastAsia="de-DE"/>
          </w:rPr>
          <w:delText xml:space="preserve"> </w:delText>
        </w:r>
      </w:del>
      <w:r w:rsidRPr="00581AB5">
        <w:rPr>
          <w:rFonts w:cs="Arial"/>
          <w:lang w:eastAsia="de-DE"/>
        </w:rPr>
        <w:t>Wide Academy have developed a series of model courses for AtoN personnel having</w:t>
      </w:r>
      <w:del w:id="32" w:author="Kevin Gregory" w:date="2021-02-09T09:15:00Z">
        <w:r w:rsidRPr="00581AB5" w:rsidDel="00303A03">
          <w:rPr>
            <w:rFonts w:cs="Arial"/>
            <w:lang w:eastAsia="de-DE"/>
          </w:rPr>
          <w:delText xml:space="preserve"> E-141 Level 2</w:delText>
        </w:r>
      </w:del>
      <w:r w:rsidRPr="00581AB5">
        <w:rPr>
          <w:rFonts w:cs="Arial"/>
          <w:lang w:eastAsia="de-DE"/>
        </w:rPr>
        <w:t xml:space="preserve"> technician </w:t>
      </w:r>
      <w:del w:id="33" w:author="Kevin Gregory" w:date="2021-02-09T09:15:00Z">
        <w:r w:rsidRPr="00581AB5" w:rsidDel="00303A03">
          <w:rPr>
            <w:rFonts w:cs="Arial"/>
            <w:lang w:eastAsia="de-DE"/>
          </w:rPr>
          <w:delText>functions</w:delText>
        </w:r>
      </w:del>
      <w:ins w:id="34" w:author="Kevin Gregory" w:date="2021-02-09T09:15:00Z">
        <w:r w:rsidR="00303A03">
          <w:rPr>
            <w:rFonts w:cs="Arial"/>
            <w:lang w:eastAsia="de-DE"/>
          </w:rPr>
          <w:t>responsibilities</w:t>
        </w:r>
      </w:ins>
      <w:r w:rsidRPr="00581AB5">
        <w:rPr>
          <w:rFonts w:cs="Arial"/>
          <w:lang w:eastAsia="de-DE"/>
        </w:rPr>
        <w:t xml:space="preserve">.  This </w:t>
      </w:r>
      <w:del w:id="35" w:author="Kevin Gregory" w:date="2021-02-09T09:15:00Z">
        <w:r w:rsidRPr="00581AB5" w:rsidDel="00303A03">
          <w:rPr>
            <w:rFonts w:cs="Arial"/>
            <w:lang w:eastAsia="de-DE"/>
          </w:rPr>
          <w:delText xml:space="preserve">model </w:delText>
        </w:r>
      </w:del>
      <w:ins w:id="36" w:author="Kevin Gregory" w:date="2021-02-09T09:15:00Z">
        <w:r w:rsidR="00303A03">
          <w:rPr>
            <w:rFonts w:cs="Arial"/>
            <w:lang w:eastAsia="de-DE"/>
          </w:rPr>
          <w:t>M</w:t>
        </w:r>
        <w:r w:rsidR="00303A03" w:rsidRPr="00581AB5">
          <w:rPr>
            <w:rFonts w:cs="Arial"/>
            <w:lang w:eastAsia="de-DE"/>
          </w:rPr>
          <w:t xml:space="preserve">odel </w:t>
        </w:r>
        <w:r w:rsidR="00303A03">
          <w:rPr>
            <w:rFonts w:cs="Arial"/>
            <w:lang w:eastAsia="de-DE"/>
          </w:rPr>
          <w:t>C</w:t>
        </w:r>
      </w:ins>
      <w:del w:id="37" w:author="Kevin Gregory" w:date="2021-02-09T09:15:00Z">
        <w:r w:rsidRPr="00581AB5" w:rsidDel="00303A03">
          <w:rPr>
            <w:rFonts w:cs="Arial"/>
            <w:lang w:eastAsia="de-DE"/>
          </w:rPr>
          <w:delText>c</w:delText>
        </w:r>
      </w:del>
      <w:r w:rsidRPr="00581AB5">
        <w:rPr>
          <w:rFonts w:cs="Arial"/>
          <w:lang w:eastAsia="de-DE"/>
        </w:rPr>
        <w:t>ourse on an Introduction to Aids to Navigation should be read in conjunction with the Training Overview Document IALA WWA</w:t>
      </w:r>
      <w:ins w:id="38" w:author="Kevin Gregory" w:date="2021-02-10T10:51:00Z">
        <w:r w:rsidR="004B7041">
          <w:rPr>
            <w:rFonts w:cs="Arial"/>
            <w:lang w:eastAsia="de-DE"/>
          </w:rPr>
          <w:t xml:space="preserve"> C2000</w:t>
        </w:r>
      </w:ins>
      <w:del w:id="39" w:author="Kevin Gregory" w:date="2021-02-10T10:51:00Z">
        <w:r w:rsidRPr="00581AB5" w:rsidDel="004B7041">
          <w:rPr>
            <w:rFonts w:cs="Arial"/>
            <w:lang w:eastAsia="de-DE"/>
          </w:rPr>
          <w:delText>.L2.0</w:delText>
        </w:r>
      </w:del>
      <w:r w:rsidRPr="00581AB5">
        <w:rPr>
          <w:rFonts w:cs="Arial"/>
          <w:lang w:eastAsia="de-DE"/>
        </w:rPr>
        <w:t xml:space="preserve"> which contains standard guidance for the conduct of all Level 2 model courses</w:t>
      </w:r>
    </w:p>
    <w:p w14:paraId="0984C5EE" w14:textId="2628F0D9" w:rsidR="00D95BDA" w:rsidRPr="00093294" w:rsidRDefault="00581AB5" w:rsidP="00581AB5">
      <w:pPr>
        <w:pStyle w:val="BodyText"/>
      </w:pPr>
      <w:r w:rsidRPr="00581AB5">
        <w:rPr>
          <w:rFonts w:cs="Arial"/>
          <w:lang w:eastAsia="de-DE"/>
        </w:rPr>
        <w:t xml:space="preserve">This </w:t>
      </w:r>
      <w:del w:id="40" w:author="Kevin Gregory" w:date="2021-02-09T09:16:00Z">
        <w:r w:rsidRPr="00581AB5" w:rsidDel="00303A03">
          <w:rPr>
            <w:rFonts w:cs="Arial"/>
            <w:lang w:eastAsia="de-DE"/>
          </w:rPr>
          <w:delText xml:space="preserve">model </w:delText>
        </w:r>
      </w:del>
      <w:ins w:id="41" w:author="Kevin Gregory" w:date="2021-02-09T09:16:00Z">
        <w:r w:rsidR="00303A03">
          <w:rPr>
            <w:rFonts w:cs="Arial"/>
            <w:lang w:eastAsia="de-DE"/>
          </w:rPr>
          <w:t>M</w:t>
        </w:r>
        <w:r w:rsidR="00303A03" w:rsidRPr="00581AB5">
          <w:rPr>
            <w:rFonts w:cs="Arial"/>
            <w:lang w:eastAsia="de-DE"/>
          </w:rPr>
          <w:t xml:space="preserve">odel </w:t>
        </w:r>
      </w:ins>
      <w:del w:id="42" w:author="Kevin Gregory" w:date="2021-02-09T09:16:00Z">
        <w:r w:rsidRPr="00581AB5" w:rsidDel="00303A03">
          <w:rPr>
            <w:rFonts w:cs="Arial"/>
            <w:lang w:eastAsia="de-DE"/>
          </w:rPr>
          <w:delText xml:space="preserve">course </w:delText>
        </w:r>
      </w:del>
      <w:ins w:id="43" w:author="Kevin Gregory" w:date="2021-02-09T09:16:00Z">
        <w:r w:rsidR="00303A03">
          <w:rPr>
            <w:rFonts w:cs="Arial"/>
            <w:lang w:eastAsia="de-DE"/>
          </w:rPr>
          <w:t>C</w:t>
        </w:r>
        <w:r w:rsidR="00303A03" w:rsidRPr="00581AB5">
          <w:rPr>
            <w:rFonts w:cs="Arial"/>
            <w:lang w:eastAsia="de-DE"/>
          </w:rPr>
          <w:t xml:space="preserve">ourse </w:t>
        </w:r>
      </w:ins>
      <w:r w:rsidRPr="00581AB5">
        <w:rPr>
          <w:rFonts w:cs="Arial"/>
          <w:lang w:eastAsia="de-DE"/>
        </w:rPr>
        <w:t>is intended to provide national members and other appropriate authorities charged with the provision of AtoN services with specific guidance on the training of AtoN technicians in an introduction to aids to navigation.  Assistance in implementing this and other model courses may be obtained from the IALA World</w:t>
      </w:r>
      <w:ins w:id="44" w:author="Kevin Gregory" w:date="2021-02-09T09:16:00Z">
        <w:r w:rsidR="00303A03">
          <w:rPr>
            <w:rFonts w:cs="Arial"/>
            <w:lang w:eastAsia="de-DE"/>
          </w:rPr>
          <w:t>-</w:t>
        </w:r>
      </w:ins>
      <w:del w:id="45" w:author="Kevin Gregory" w:date="2021-02-09T09:16:00Z">
        <w:r w:rsidRPr="00581AB5" w:rsidDel="00303A03">
          <w:rPr>
            <w:rFonts w:cs="Arial"/>
            <w:lang w:eastAsia="de-DE"/>
          </w:rPr>
          <w:delText xml:space="preserve"> </w:delText>
        </w:r>
      </w:del>
      <w:r w:rsidRPr="00581AB5">
        <w:rPr>
          <w:rFonts w:cs="Arial"/>
          <w:lang w:eastAsia="de-DE"/>
        </w:rPr>
        <w:t>Wide Academy at the following address:</w:t>
      </w:r>
    </w:p>
    <w:p w14:paraId="45A9E08D" w14:textId="77777777" w:rsidR="00D95BDA" w:rsidRDefault="00D95BDA" w:rsidP="00465491">
      <w:pPr>
        <w:pStyle w:val="BodyText"/>
      </w:pPr>
    </w:p>
    <w:p w14:paraId="211857B1" w14:textId="77777777" w:rsidR="00380F03" w:rsidRPr="00093294" w:rsidRDefault="00380F03" w:rsidP="00465491">
      <w:pPr>
        <w:pStyle w:val="BodyText"/>
      </w:pPr>
    </w:p>
    <w:p w14:paraId="3DE8EC4E" w14:textId="77777777" w:rsidR="00380F03" w:rsidRPr="003322BB" w:rsidRDefault="00380F03" w:rsidP="00380F03">
      <w:pPr>
        <w:pStyle w:val="BodyText"/>
        <w:tabs>
          <w:tab w:val="left" w:pos="6521"/>
          <w:tab w:val="left" w:pos="7513"/>
        </w:tabs>
        <w:spacing w:after="0"/>
        <w:rPr>
          <w:lang w:eastAsia="de-DE"/>
        </w:rPr>
      </w:pPr>
      <w:r w:rsidRPr="003322BB">
        <w:rPr>
          <w:lang w:eastAsia="de-DE"/>
        </w:rPr>
        <w:t xml:space="preserve">The </w:t>
      </w:r>
      <w:r w:rsidR="008B501C">
        <w:rPr>
          <w:lang w:eastAsia="de-DE"/>
        </w:rPr>
        <w:t>D</w:t>
      </w:r>
      <w:r w:rsidR="00CE5BF8">
        <w:rPr>
          <w:lang w:eastAsia="de-DE"/>
        </w:rPr>
        <w:t>ean</w:t>
      </w:r>
    </w:p>
    <w:p w14:paraId="2BBE3F5C" w14:textId="77777777" w:rsidR="00380F03" w:rsidRPr="003322BB" w:rsidRDefault="00380F03" w:rsidP="00380F03">
      <w:pPr>
        <w:pStyle w:val="BodyText"/>
        <w:tabs>
          <w:tab w:val="left" w:pos="6521"/>
          <w:tab w:val="left" w:pos="7513"/>
        </w:tabs>
        <w:spacing w:after="0"/>
        <w:rPr>
          <w:lang w:eastAsia="de-DE"/>
        </w:rPr>
      </w:pPr>
      <w:r w:rsidRPr="003322BB">
        <w:rPr>
          <w:lang w:eastAsia="de-DE"/>
        </w:rPr>
        <w:t>IALA</w:t>
      </w:r>
      <w:r w:rsidR="008B501C">
        <w:rPr>
          <w:lang w:eastAsia="de-DE"/>
        </w:rPr>
        <w:t xml:space="preserve"> World-Wide Academy</w:t>
      </w:r>
      <w:r w:rsidRPr="003322BB">
        <w:rPr>
          <w:lang w:eastAsia="de-DE"/>
        </w:rPr>
        <w:tab/>
        <w:t>Tel:</w:t>
      </w:r>
      <w:r w:rsidRPr="003322BB">
        <w:rPr>
          <w:lang w:eastAsia="de-DE"/>
        </w:rPr>
        <w:tab/>
        <w:t>(+) 33 1 34 51 70 01</w:t>
      </w:r>
    </w:p>
    <w:p w14:paraId="3C9169CA" w14:textId="77777777" w:rsidR="00380F03" w:rsidRPr="003322BB" w:rsidRDefault="00380F03" w:rsidP="00380F03">
      <w:pPr>
        <w:pStyle w:val="BodyText"/>
        <w:tabs>
          <w:tab w:val="left" w:pos="6521"/>
          <w:tab w:val="left" w:pos="7513"/>
        </w:tabs>
        <w:spacing w:after="0"/>
        <w:rPr>
          <w:lang w:eastAsia="de-DE"/>
        </w:rPr>
      </w:pPr>
      <w:r>
        <w:rPr>
          <w:lang w:eastAsia="de-DE"/>
        </w:rPr>
        <w:t>10 rue des Gaudines</w:t>
      </w:r>
      <w:r w:rsidRPr="003322BB">
        <w:rPr>
          <w:lang w:eastAsia="de-DE"/>
        </w:rPr>
        <w:tab/>
        <w:t>Fax:</w:t>
      </w:r>
      <w:r w:rsidRPr="003322BB">
        <w:rPr>
          <w:lang w:eastAsia="de-DE"/>
        </w:rPr>
        <w:tab/>
        <w:t>(+) 33 1 34 51 82 05</w:t>
      </w:r>
    </w:p>
    <w:p w14:paraId="31943B28" w14:textId="77777777" w:rsidR="00380F03" w:rsidRPr="003322BB" w:rsidRDefault="00380F03" w:rsidP="00380F03">
      <w:pPr>
        <w:pStyle w:val="BodyText"/>
        <w:tabs>
          <w:tab w:val="left" w:pos="6521"/>
          <w:tab w:val="left" w:pos="7513"/>
        </w:tabs>
        <w:spacing w:after="0"/>
      </w:pPr>
      <w:r w:rsidRPr="003322BB">
        <w:rPr>
          <w:lang w:eastAsia="de-DE"/>
        </w:rPr>
        <w:t>78100</w:t>
      </w:r>
      <w:r>
        <w:rPr>
          <w:lang w:eastAsia="de-DE"/>
        </w:rPr>
        <w:t xml:space="preserve"> </w:t>
      </w:r>
      <w:r w:rsidRPr="003322BB">
        <w:rPr>
          <w:lang w:eastAsia="de-DE"/>
        </w:rPr>
        <w:t>Saint Germain-en-Laye</w:t>
      </w:r>
      <w:r w:rsidRPr="003322BB">
        <w:rPr>
          <w:lang w:eastAsia="de-DE"/>
        </w:rPr>
        <w:tab/>
        <w:t>e-mail:</w:t>
      </w:r>
      <w:r w:rsidRPr="003322BB">
        <w:rPr>
          <w:lang w:eastAsia="de-DE"/>
        </w:rPr>
        <w:tab/>
      </w:r>
      <w:hyperlink r:id="rId22" w:history="1">
        <w:r w:rsidRPr="003322BB">
          <w:rPr>
            <w:rStyle w:val="Hyperlink"/>
            <w:rFonts w:eastAsia="Calibri"/>
          </w:rPr>
          <w:t>academy@iala-aism.org</w:t>
        </w:r>
      </w:hyperlink>
    </w:p>
    <w:p w14:paraId="1EAE4008" w14:textId="77777777" w:rsidR="00380F03" w:rsidRPr="003322BB" w:rsidRDefault="00380F03" w:rsidP="00380F03">
      <w:pPr>
        <w:pStyle w:val="BodyText"/>
        <w:tabs>
          <w:tab w:val="left" w:pos="6521"/>
          <w:tab w:val="left" w:pos="7513"/>
        </w:tabs>
        <w:rPr>
          <w:rStyle w:val="Hyperlink"/>
          <w:rFonts w:cs="Arial"/>
          <w:lang w:eastAsia="de-DE"/>
        </w:rPr>
      </w:pPr>
      <w:r w:rsidRPr="003322BB">
        <w:rPr>
          <w:lang w:eastAsia="de-DE"/>
        </w:rPr>
        <w:t>France</w:t>
      </w:r>
      <w:r w:rsidRPr="003322BB">
        <w:rPr>
          <w:lang w:eastAsia="de-DE"/>
        </w:rPr>
        <w:tab/>
        <w:t>Internet:</w:t>
      </w:r>
      <w:r w:rsidRPr="003322BB">
        <w:rPr>
          <w:lang w:eastAsia="de-DE"/>
        </w:rPr>
        <w:tab/>
      </w:r>
      <w:hyperlink r:id="rId23" w:history="1">
        <w:r w:rsidRPr="003322BB">
          <w:rPr>
            <w:rStyle w:val="Hyperlink"/>
            <w:rFonts w:cs="Arial"/>
            <w:lang w:eastAsia="de-DE"/>
          </w:rPr>
          <w:t>www.iala-aism.org</w:t>
        </w:r>
      </w:hyperlink>
    </w:p>
    <w:p w14:paraId="1DDB25DC" w14:textId="77777777" w:rsidR="00465491" w:rsidRPr="00093294" w:rsidRDefault="00465491" w:rsidP="00AC1940">
      <w:pPr>
        <w:pStyle w:val="BodyText"/>
        <w:tabs>
          <w:tab w:val="left" w:pos="6521"/>
          <w:tab w:val="left" w:pos="7513"/>
        </w:tabs>
      </w:pPr>
      <w:r w:rsidRPr="00093294">
        <w:br w:type="page"/>
      </w:r>
    </w:p>
    <w:p w14:paraId="7B48302D" w14:textId="7155F47B" w:rsidR="00465491" w:rsidRPr="00093294" w:rsidRDefault="00DA42F8" w:rsidP="00513460">
      <w:pPr>
        <w:pStyle w:val="Part"/>
      </w:pPr>
      <w:bookmarkStart w:id="46" w:name="_Toc442348085"/>
      <w:r>
        <w:lastRenderedPageBreak/>
        <w:t xml:space="preserve"> </w:t>
      </w:r>
      <w:bookmarkStart w:id="47" w:name="_Toc533002919"/>
      <w:r w:rsidR="007D747F" w:rsidRPr="00093294">
        <w:rPr>
          <w:caps w:val="0"/>
        </w:rPr>
        <w:t>COURSE OVERVIEW</w:t>
      </w:r>
      <w:bookmarkEnd w:id="46"/>
      <w:bookmarkEnd w:id="47"/>
    </w:p>
    <w:p w14:paraId="1B6D2496" w14:textId="77777777" w:rsidR="00465491" w:rsidRPr="00093294" w:rsidRDefault="0010151D" w:rsidP="00665C35">
      <w:pPr>
        <w:pStyle w:val="Heading1"/>
        <w:numPr>
          <w:ilvl w:val="0"/>
          <w:numId w:val="19"/>
        </w:numPr>
      </w:pPr>
      <w:bookmarkStart w:id="48" w:name="_Toc533002920"/>
      <w:r>
        <w:t>SCOPE</w:t>
      </w:r>
      <w:bookmarkEnd w:id="48"/>
    </w:p>
    <w:p w14:paraId="45215A3F" w14:textId="77777777" w:rsidR="00465491" w:rsidRPr="00093294" w:rsidRDefault="00465491" w:rsidP="00465491">
      <w:pPr>
        <w:pStyle w:val="Heading1separatationline"/>
      </w:pPr>
    </w:p>
    <w:p w14:paraId="5F7146C9" w14:textId="46479155" w:rsidR="00581AB5" w:rsidRDefault="00581AB5" w:rsidP="00581AB5">
      <w:pPr>
        <w:pStyle w:val="BodyText"/>
      </w:pPr>
      <w:r>
        <w:t>This course is intended to provide technicians with the theoretical training necessary to have a satisfactory understanding of the types and function of marks and the lights and other aids to navigation</w:t>
      </w:r>
      <w:ins w:id="49" w:author="Kevin Gregory" w:date="2021-02-09T09:19:00Z">
        <w:r w:rsidR="00303A03">
          <w:t xml:space="preserve"> (AtoN)</w:t>
        </w:r>
      </w:ins>
      <w:r>
        <w:t xml:space="preserve"> that can be fitted to them.</w:t>
      </w:r>
    </w:p>
    <w:p w14:paraId="4BCB752B" w14:textId="6BD396E5" w:rsidR="00465491" w:rsidRPr="00093294" w:rsidRDefault="00581AB5" w:rsidP="0010151D">
      <w:pPr>
        <w:pStyle w:val="BodyText"/>
      </w:pPr>
      <w:r>
        <w:t>This introductory course is intended to be supported by further training modules on fixed and floating aids</w:t>
      </w:r>
      <w:ins w:id="50" w:author="Kevin Gregory" w:date="2021-02-09T09:17:00Z">
        <w:r w:rsidR="00303A03">
          <w:t>,</w:t>
        </w:r>
      </w:ins>
      <w:del w:id="51" w:author="Kevin Gregory" w:date="2021-02-09T09:17:00Z">
        <w:r w:rsidDel="00303A03">
          <w:delText>;</w:delText>
        </w:r>
      </w:del>
      <w:r>
        <w:t xml:space="preserve"> practical aspects of buoy handling</w:t>
      </w:r>
      <w:ins w:id="52" w:author="Kevin Gregory" w:date="2021-02-09T09:17:00Z">
        <w:r w:rsidR="00303A03">
          <w:t>,</w:t>
        </w:r>
      </w:ins>
      <w:del w:id="53" w:author="Kevin Gregory" w:date="2021-02-09T09:17:00Z">
        <w:r w:rsidDel="00303A03">
          <w:delText>;</w:delText>
        </w:r>
      </w:del>
      <w:r>
        <w:t xml:space="preserve"> moorings</w:t>
      </w:r>
      <w:ins w:id="54" w:author="Kevin Gregory" w:date="2021-02-09T09:17:00Z">
        <w:r w:rsidR="00303A03">
          <w:t>,</w:t>
        </w:r>
      </w:ins>
      <w:del w:id="55" w:author="Kevin Gregory" w:date="2021-02-09T09:17:00Z">
        <w:r w:rsidDel="00303A03">
          <w:delText>;</w:delText>
        </w:r>
      </w:del>
      <w:r>
        <w:t xml:space="preserve"> deployment and maintenance. Details of these supporting model courses can be found in the Level 2 Technician training overview document IALA WWA </w:t>
      </w:r>
      <w:ins w:id="56" w:author="Kevin Gregory" w:date="2021-02-10T10:50:00Z">
        <w:r w:rsidR="004B7041">
          <w:t>C2000</w:t>
        </w:r>
      </w:ins>
      <w:del w:id="57" w:author="Kevin Gregory" w:date="2021-02-10T10:51:00Z">
        <w:r w:rsidDel="004B7041">
          <w:delText>L2.0</w:delText>
        </w:r>
      </w:del>
      <w:r>
        <w:t>.</w:t>
      </w:r>
    </w:p>
    <w:p w14:paraId="575AC724" w14:textId="77777777" w:rsidR="00D2697A" w:rsidRDefault="0010151D" w:rsidP="0010151D">
      <w:pPr>
        <w:pStyle w:val="Heading1"/>
      </w:pPr>
      <w:bookmarkStart w:id="58" w:name="_Toc533002921"/>
      <w:r>
        <w:rPr>
          <w:caps w:val="0"/>
        </w:rPr>
        <w:t>OBJECTIVE</w:t>
      </w:r>
      <w:bookmarkEnd w:id="58"/>
    </w:p>
    <w:p w14:paraId="509685B8" w14:textId="77777777" w:rsidR="0010151D" w:rsidRDefault="0010151D" w:rsidP="0010151D">
      <w:pPr>
        <w:pStyle w:val="Heading1separatationline"/>
      </w:pPr>
    </w:p>
    <w:p w14:paraId="3994D549" w14:textId="7AF24A13" w:rsidR="0010151D" w:rsidRPr="0010151D" w:rsidRDefault="00581AB5" w:rsidP="0010151D">
      <w:pPr>
        <w:pStyle w:val="BodyText"/>
      </w:pPr>
      <w:r w:rsidRPr="00581AB5">
        <w:t xml:space="preserve">Upon successful completion of this course, participants will have acquired sufficient knowledge and skill to recognise the types and functions of </w:t>
      </w:r>
      <w:ins w:id="59" w:author="Kevin Gregory" w:date="2021-02-09T09:19:00Z">
        <w:r w:rsidR="00303A03">
          <w:t>AtoN</w:t>
        </w:r>
      </w:ins>
      <w:del w:id="60" w:author="Kevin Gregory" w:date="2021-02-09T09:19:00Z">
        <w:r w:rsidRPr="00581AB5" w:rsidDel="00303A03">
          <w:delText>marks</w:delText>
        </w:r>
      </w:del>
      <w:ins w:id="61" w:author="Kevin Gregory" w:date="2021-02-09T09:21:00Z">
        <w:r w:rsidR="00303A03">
          <w:t xml:space="preserve"> that they may encounter in the course of their duties</w:t>
        </w:r>
      </w:ins>
      <w:del w:id="62" w:author="Kevin Gregory" w:date="2021-02-09T09:20:00Z">
        <w:r w:rsidRPr="00581AB5" w:rsidDel="00303A03">
          <w:delText xml:space="preserve"> and the</w:delText>
        </w:r>
      </w:del>
      <w:del w:id="63" w:author="Kevin Gregory" w:date="2021-02-09T09:21:00Z">
        <w:r w:rsidRPr="00581AB5" w:rsidDel="00303A03">
          <w:delText xml:space="preserve"> lights and other aids to navigation fitted to them whilst on the </w:delText>
        </w:r>
        <w:r w:rsidDel="00303A03">
          <w:delText>job</w:delText>
        </w:r>
      </w:del>
      <w:r>
        <w:t xml:space="preserve"> within their organizations.</w:t>
      </w:r>
      <w:r w:rsidR="0010151D" w:rsidRPr="009D23A8">
        <w:t xml:space="preserve"> </w:t>
      </w:r>
    </w:p>
    <w:p w14:paraId="1DC72B83" w14:textId="77777777" w:rsidR="0010151D" w:rsidRDefault="0010151D" w:rsidP="0010151D">
      <w:pPr>
        <w:pStyle w:val="Heading1"/>
      </w:pPr>
      <w:bookmarkStart w:id="64" w:name="_Toc533002922"/>
      <w:r>
        <w:t>COURSE OUTLINE</w:t>
      </w:r>
      <w:bookmarkEnd w:id="64"/>
    </w:p>
    <w:p w14:paraId="7CDCF9D5" w14:textId="77777777" w:rsidR="0010151D" w:rsidRDefault="0010151D" w:rsidP="0010151D">
      <w:pPr>
        <w:pStyle w:val="Heading1separatationline"/>
      </w:pPr>
    </w:p>
    <w:p w14:paraId="446957E4" w14:textId="6E91ABE2" w:rsidR="002A689F" w:rsidRDefault="00581AB5" w:rsidP="0010151D">
      <w:pPr>
        <w:pStyle w:val="BodyText"/>
        <w:rPr>
          <w:ins w:id="65" w:author="Kevin Gregory" w:date="2021-02-09T11:42:00Z"/>
        </w:rPr>
      </w:pPr>
      <w:r w:rsidRPr="00581AB5">
        <w:t>This theoretical course is intended to cover the knowledge required for a technician to recognise and understand all types of marks detailed in the IALA Maritime Buoyage System (MBS)</w:t>
      </w:r>
      <w:ins w:id="66" w:author="Kevin Gregory" w:date="2021-02-09T09:22:00Z">
        <w:r w:rsidR="0083463C">
          <w:t>.</w:t>
        </w:r>
      </w:ins>
      <w:del w:id="67" w:author="Kevin Gregory" w:date="2021-02-09T09:22:00Z">
        <w:r w:rsidRPr="00581AB5" w:rsidDel="0083463C">
          <w:delText xml:space="preserve"> and the suite of aids to navigation that can be fitted to them.</w:delText>
        </w:r>
      </w:del>
      <w:r w:rsidRPr="00581AB5">
        <w:t xml:space="preserve"> The complete course comprises </w:t>
      </w:r>
      <w:del w:id="68" w:author="Kevin Gregory" w:date="2021-02-09T10:06:00Z">
        <w:r w:rsidRPr="00581AB5" w:rsidDel="005C1ED7">
          <w:delText xml:space="preserve">2 </w:delText>
        </w:r>
      </w:del>
      <w:ins w:id="69" w:author="Kevin Gregory" w:date="2021-02-09T10:06:00Z">
        <w:r w:rsidR="005C1ED7">
          <w:t>two</w:t>
        </w:r>
        <w:r w:rsidR="005C1ED7" w:rsidRPr="00581AB5">
          <w:t xml:space="preserve"> </w:t>
        </w:r>
      </w:ins>
      <w:r w:rsidRPr="00581AB5">
        <w:t xml:space="preserve">classroom </w:t>
      </w:r>
      <w:ins w:id="70" w:author="Kevin Gregory" w:date="2021-02-09T09:22:00Z">
        <w:r w:rsidR="0083463C">
          <w:t xml:space="preserve">based </w:t>
        </w:r>
      </w:ins>
      <w:r w:rsidRPr="00581AB5">
        <w:t>modules, each of which deals with a specific subject covering aspects of IALA and its publications</w:t>
      </w:r>
      <w:ins w:id="71" w:author="Kevin Gregory" w:date="2021-02-09T09:22:00Z">
        <w:r w:rsidR="0083463C">
          <w:t>,</w:t>
        </w:r>
      </w:ins>
      <w:r w:rsidRPr="00581AB5">
        <w:t xml:space="preserve"> focussing on the IALA MBS. </w:t>
      </w:r>
      <w:r w:rsidR="0010151D" w:rsidRPr="00BC22E9">
        <w:t xml:space="preserve"> </w:t>
      </w:r>
    </w:p>
    <w:p w14:paraId="53DAB828" w14:textId="77777777" w:rsidR="00D32219" w:rsidRDefault="00D32219" w:rsidP="00D32219">
      <w:pPr>
        <w:pStyle w:val="BodyText"/>
        <w:rPr>
          <w:ins w:id="72" w:author="Kevin Gregory" w:date="2021-02-09T11:42:00Z"/>
          <w:rFonts w:ascii="Calibri" w:hAnsi="Calibri" w:cs="Arial"/>
        </w:rPr>
      </w:pPr>
      <w:ins w:id="73" w:author="Kevin Gregory" w:date="2021-02-09T11:42:00Z">
        <w:r w:rsidRPr="000E0EE2">
          <w:rPr>
            <w:rFonts w:ascii="Calibri" w:hAnsi="Calibri" w:cs="Arial"/>
          </w:rPr>
          <w:t xml:space="preserve">The required standard of competence is considered to be the level of proficiency that should be achieved for the proper performance of the duties carried out by the technician in </w:t>
        </w:r>
        <w:r>
          <w:rPr>
            <w:rFonts w:ascii="Calibri" w:hAnsi="Calibri" w:cs="Arial"/>
          </w:rPr>
          <w:t>their</w:t>
        </w:r>
        <w:r w:rsidRPr="000E0EE2">
          <w:rPr>
            <w:rFonts w:ascii="Calibri" w:hAnsi="Calibri" w:cs="Arial"/>
          </w:rPr>
          <w:t xml:space="preserve"> organization.  </w:t>
        </w:r>
      </w:ins>
    </w:p>
    <w:p w14:paraId="08D7B2C6" w14:textId="30B92B4D" w:rsidR="00D32219" w:rsidRDefault="00D32219" w:rsidP="00D32219">
      <w:pPr>
        <w:pStyle w:val="BodyText"/>
        <w:rPr>
          <w:ins w:id="74" w:author="Kevin Gregory" w:date="2021-02-09T11:43:00Z"/>
          <w:rFonts w:ascii="Calibri" w:hAnsi="Calibri" w:cs="Arial"/>
        </w:rPr>
      </w:pPr>
      <w:ins w:id="75" w:author="Kevin Gregory" w:date="2021-02-09T11:42:00Z">
        <w:r>
          <w:rPr>
            <w:rFonts w:ascii="Calibri" w:hAnsi="Calibri" w:cs="Arial"/>
          </w:rPr>
          <w:t>This Model Course is focussed at the basic and satisfactory levels of competence.</w:t>
        </w:r>
      </w:ins>
    </w:p>
    <w:p w14:paraId="25BF75BC" w14:textId="1285432A" w:rsidR="00D32219" w:rsidRPr="00D32219" w:rsidRDefault="00D32219" w:rsidP="00D32219">
      <w:pPr>
        <w:pStyle w:val="Tablecaption"/>
        <w:jc w:val="center"/>
        <w:rPr>
          <w:ins w:id="76" w:author="Kevin Gregory" w:date="2021-02-09T11:43:00Z"/>
          <w:i w:val="0"/>
          <w:iCs/>
        </w:rPr>
      </w:pPr>
      <w:ins w:id="77" w:author="Kevin Gregory" w:date="2021-02-09T11:43:00Z">
        <w:r w:rsidRPr="00D32219">
          <w:rPr>
            <w:i w:val="0"/>
            <w:iCs/>
          </w:rPr>
          <w:t>Levels of Competence</w:t>
        </w:r>
      </w:ins>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57"/>
        <w:gridCol w:w="1670"/>
        <w:gridCol w:w="2977"/>
        <w:gridCol w:w="3543"/>
      </w:tblGrid>
      <w:tr w:rsidR="00D32219" w:rsidRPr="000E0EE2" w14:paraId="343493F1" w14:textId="77777777" w:rsidTr="0033385C">
        <w:trPr>
          <w:cantSplit/>
          <w:tblHeader/>
          <w:ins w:id="78" w:author="Kevin Gregory" w:date="2021-02-09T11:43:00Z"/>
        </w:trPr>
        <w:tc>
          <w:tcPr>
            <w:tcW w:w="1557" w:type="dxa"/>
            <w:tcMar>
              <w:top w:w="57" w:type="dxa"/>
              <w:bottom w:w="57" w:type="dxa"/>
            </w:tcMar>
          </w:tcPr>
          <w:p w14:paraId="28E896C7" w14:textId="77777777" w:rsidR="00D32219" w:rsidRPr="000E0EE2" w:rsidRDefault="00D32219" w:rsidP="0033385C">
            <w:pPr>
              <w:pStyle w:val="Tableheading"/>
              <w:jc w:val="center"/>
              <w:rPr>
                <w:ins w:id="79" w:author="Kevin Gregory" w:date="2021-02-09T11:43:00Z"/>
                <w:lang w:val="en-GB"/>
              </w:rPr>
            </w:pPr>
            <w:ins w:id="80" w:author="Kevin Gregory" w:date="2021-02-09T11:43:00Z">
              <w:r w:rsidRPr="000E0EE2">
                <w:rPr>
                  <w:lang w:val="en-GB"/>
                </w:rPr>
                <w:t>Competence Level</w:t>
              </w:r>
            </w:ins>
          </w:p>
        </w:tc>
        <w:tc>
          <w:tcPr>
            <w:tcW w:w="1670" w:type="dxa"/>
            <w:tcMar>
              <w:top w:w="57" w:type="dxa"/>
              <w:bottom w:w="57" w:type="dxa"/>
            </w:tcMar>
          </w:tcPr>
          <w:p w14:paraId="7DED14A0" w14:textId="77777777" w:rsidR="00D32219" w:rsidRPr="000E0EE2" w:rsidRDefault="00D32219" w:rsidP="0033385C">
            <w:pPr>
              <w:pStyle w:val="Tableheading"/>
              <w:rPr>
                <w:ins w:id="81" w:author="Kevin Gregory" w:date="2021-02-09T11:43:00Z"/>
                <w:lang w:val="en-GB"/>
              </w:rPr>
            </w:pPr>
            <w:ins w:id="82" w:author="Kevin Gregory" w:date="2021-02-09T11:43:00Z">
              <w:r w:rsidRPr="000E0EE2">
                <w:rPr>
                  <w:lang w:val="en-GB"/>
                </w:rPr>
                <w:t>Learning Outcome</w:t>
              </w:r>
            </w:ins>
          </w:p>
        </w:tc>
        <w:tc>
          <w:tcPr>
            <w:tcW w:w="2977" w:type="dxa"/>
            <w:tcMar>
              <w:top w:w="57" w:type="dxa"/>
              <w:bottom w:w="57" w:type="dxa"/>
            </w:tcMar>
            <w:vAlign w:val="center"/>
          </w:tcPr>
          <w:p w14:paraId="0B3D3125" w14:textId="77777777" w:rsidR="00D32219" w:rsidRPr="000E0EE2" w:rsidRDefault="00D32219" w:rsidP="0033385C">
            <w:pPr>
              <w:pStyle w:val="Tableheading"/>
              <w:rPr>
                <w:ins w:id="83" w:author="Kevin Gregory" w:date="2021-02-09T11:43:00Z"/>
                <w:lang w:val="en-GB"/>
              </w:rPr>
            </w:pPr>
            <w:ins w:id="84" w:author="Kevin Gregory" w:date="2021-02-09T11:43:00Z">
              <w:r w:rsidRPr="000E0EE2">
                <w:rPr>
                  <w:lang w:val="en-GB"/>
                </w:rPr>
                <w:t>Instructional Objectives</w:t>
              </w:r>
            </w:ins>
          </w:p>
        </w:tc>
        <w:tc>
          <w:tcPr>
            <w:tcW w:w="3543" w:type="dxa"/>
            <w:tcMar>
              <w:top w:w="57" w:type="dxa"/>
              <w:bottom w:w="57" w:type="dxa"/>
            </w:tcMar>
            <w:vAlign w:val="center"/>
          </w:tcPr>
          <w:p w14:paraId="45930506" w14:textId="77777777" w:rsidR="00D32219" w:rsidRPr="000E0EE2" w:rsidRDefault="00D32219" w:rsidP="0033385C">
            <w:pPr>
              <w:pStyle w:val="Tableheading"/>
              <w:rPr>
                <w:ins w:id="85" w:author="Kevin Gregory" w:date="2021-02-09T11:43:00Z"/>
                <w:lang w:val="en-GB"/>
              </w:rPr>
            </w:pPr>
            <w:ins w:id="86" w:author="Kevin Gregory" w:date="2021-02-09T11:43:00Z">
              <w:r w:rsidRPr="000E0EE2">
                <w:rPr>
                  <w:lang w:val="en-GB"/>
                </w:rPr>
                <w:t>Required skills</w:t>
              </w:r>
            </w:ins>
          </w:p>
        </w:tc>
      </w:tr>
      <w:tr w:rsidR="00D32219" w:rsidRPr="000E0EE2" w14:paraId="2A8013FD" w14:textId="77777777" w:rsidTr="0033385C">
        <w:trPr>
          <w:cantSplit/>
          <w:ins w:id="87" w:author="Kevin Gregory" w:date="2021-02-09T11:43:00Z"/>
        </w:trPr>
        <w:tc>
          <w:tcPr>
            <w:tcW w:w="1557" w:type="dxa"/>
            <w:tcMar>
              <w:top w:w="57" w:type="dxa"/>
              <w:bottom w:w="57" w:type="dxa"/>
            </w:tcMar>
            <w:vAlign w:val="center"/>
          </w:tcPr>
          <w:p w14:paraId="601C5971" w14:textId="77777777" w:rsidR="00D32219" w:rsidRPr="000E0EE2" w:rsidRDefault="00D32219" w:rsidP="0033385C">
            <w:pPr>
              <w:pStyle w:val="Tabletext"/>
              <w:rPr>
                <w:ins w:id="88" w:author="Kevin Gregory" w:date="2021-02-09T11:43:00Z"/>
              </w:rPr>
            </w:pPr>
            <w:ins w:id="89" w:author="Kevin Gregory" w:date="2021-02-09T11:43:00Z">
              <w:r w:rsidRPr="000E0EE2">
                <w:t>1</w:t>
              </w:r>
            </w:ins>
          </w:p>
        </w:tc>
        <w:tc>
          <w:tcPr>
            <w:tcW w:w="1670" w:type="dxa"/>
            <w:tcMar>
              <w:top w:w="57" w:type="dxa"/>
              <w:bottom w:w="57" w:type="dxa"/>
            </w:tcMar>
            <w:vAlign w:val="center"/>
          </w:tcPr>
          <w:p w14:paraId="3AA03C89" w14:textId="77777777" w:rsidR="00D32219" w:rsidRPr="000E0EE2" w:rsidRDefault="00D32219" w:rsidP="0033385C">
            <w:pPr>
              <w:pStyle w:val="Tabletext"/>
              <w:rPr>
                <w:ins w:id="90" w:author="Kevin Gregory" w:date="2021-02-09T11:43:00Z"/>
              </w:rPr>
            </w:pPr>
            <w:ins w:id="91" w:author="Kevin Gregory" w:date="2021-02-09T11:43:00Z">
              <w:r w:rsidRPr="000E0EE2">
                <w:t>The conduct of routine tasks with some supervision</w:t>
              </w:r>
            </w:ins>
          </w:p>
        </w:tc>
        <w:tc>
          <w:tcPr>
            <w:tcW w:w="2977" w:type="dxa"/>
            <w:tcMar>
              <w:top w:w="57" w:type="dxa"/>
              <w:bottom w:w="57" w:type="dxa"/>
            </w:tcMar>
            <w:vAlign w:val="center"/>
          </w:tcPr>
          <w:p w14:paraId="303F309B" w14:textId="77777777" w:rsidR="00D32219" w:rsidRPr="000E0EE2" w:rsidRDefault="00D32219" w:rsidP="0033385C">
            <w:pPr>
              <w:pStyle w:val="Tabletext"/>
              <w:rPr>
                <w:ins w:id="92" w:author="Kevin Gregory" w:date="2021-02-09T11:43:00Z"/>
              </w:rPr>
            </w:pPr>
            <w:ins w:id="93" w:author="Kevin Gregory" w:date="2021-02-09T11:43:00Z">
              <w:r w:rsidRPr="000E0EE2">
                <w:t xml:space="preserve">A </w:t>
              </w:r>
              <w:r w:rsidRPr="000E0EE2">
                <w:rPr>
                  <w:b/>
                </w:rPr>
                <w:t>basic</w:t>
              </w:r>
              <w:r w:rsidRPr="000E0EE2">
                <w:t xml:space="preserve"> understanding of facts and principles </w:t>
              </w:r>
            </w:ins>
          </w:p>
        </w:tc>
        <w:tc>
          <w:tcPr>
            <w:tcW w:w="3543" w:type="dxa"/>
            <w:tcMar>
              <w:top w:w="57" w:type="dxa"/>
              <w:bottom w:w="57" w:type="dxa"/>
            </w:tcMar>
            <w:vAlign w:val="center"/>
          </w:tcPr>
          <w:p w14:paraId="0338862D" w14:textId="77777777" w:rsidR="00D32219" w:rsidRPr="000E0EE2" w:rsidRDefault="00D32219" w:rsidP="0033385C">
            <w:pPr>
              <w:pStyle w:val="Tabletext"/>
              <w:rPr>
                <w:ins w:id="94" w:author="Kevin Gregory" w:date="2021-02-09T11:43:00Z"/>
              </w:rPr>
            </w:pPr>
            <w:ins w:id="95" w:author="Kevin Gregory" w:date="2021-02-09T11:43:00Z">
              <w:r w:rsidRPr="000E0EE2">
                <w:t>First stage in acquiring competency of a complex skill.  Appropriate responses are identified through trial and error</w:t>
              </w:r>
            </w:ins>
          </w:p>
        </w:tc>
      </w:tr>
      <w:tr w:rsidR="00D32219" w:rsidRPr="000E0EE2" w14:paraId="47294260" w14:textId="77777777" w:rsidTr="0033385C">
        <w:trPr>
          <w:cantSplit/>
          <w:ins w:id="96" w:author="Kevin Gregory" w:date="2021-02-09T11:43:00Z"/>
        </w:trPr>
        <w:tc>
          <w:tcPr>
            <w:tcW w:w="1557" w:type="dxa"/>
            <w:tcMar>
              <w:top w:w="57" w:type="dxa"/>
              <w:bottom w:w="57" w:type="dxa"/>
            </w:tcMar>
            <w:vAlign w:val="center"/>
          </w:tcPr>
          <w:p w14:paraId="0E8B87C3" w14:textId="77777777" w:rsidR="00D32219" w:rsidRPr="000E0EE2" w:rsidRDefault="00D32219" w:rsidP="0033385C">
            <w:pPr>
              <w:pStyle w:val="Tabletext"/>
              <w:rPr>
                <w:ins w:id="97" w:author="Kevin Gregory" w:date="2021-02-09T11:43:00Z"/>
              </w:rPr>
            </w:pPr>
            <w:ins w:id="98" w:author="Kevin Gregory" w:date="2021-02-09T11:43:00Z">
              <w:r w:rsidRPr="000E0EE2">
                <w:t>2</w:t>
              </w:r>
            </w:ins>
          </w:p>
        </w:tc>
        <w:tc>
          <w:tcPr>
            <w:tcW w:w="1670" w:type="dxa"/>
            <w:tcMar>
              <w:top w:w="57" w:type="dxa"/>
              <w:bottom w:w="57" w:type="dxa"/>
            </w:tcMar>
            <w:vAlign w:val="center"/>
          </w:tcPr>
          <w:p w14:paraId="19E40CD3" w14:textId="77777777" w:rsidR="00D32219" w:rsidRPr="000E0EE2" w:rsidRDefault="00D32219" w:rsidP="0033385C">
            <w:pPr>
              <w:pStyle w:val="Tabletext"/>
              <w:rPr>
                <w:ins w:id="99" w:author="Kevin Gregory" w:date="2021-02-09T11:43:00Z"/>
              </w:rPr>
            </w:pPr>
            <w:ins w:id="100" w:author="Kevin Gregory" w:date="2021-02-09T11:43:00Z">
              <w:r w:rsidRPr="000E0EE2">
                <w:t>The conduct of routine tasks unsupervised and some more complex tasks under guidance</w:t>
              </w:r>
            </w:ins>
          </w:p>
        </w:tc>
        <w:tc>
          <w:tcPr>
            <w:tcW w:w="2977" w:type="dxa"/>
            <w:tcMar>
              <w:top w:w="57" w:type="dxa"/>
              <w:bottom w:w="57" w:type="dxa"/>
            </w:tcMar>
            <w:vAlign w:val="center"/>
          </w:tcPr>
          <w:p w14:paraId="5CCCAAFB" w14:textId="77777777" w:rsidR="00D32219" w:rsidRPr="000E0EE2" w:rsidRDefault="00D32219" w:rsidP="0033385C">
            <w:pPr>
              <w:pStyle w:val="Tabletext"/>
              <w:rPr>
                <w:ins w:id="101" w:author="Kevin Gregory" w:date="2021-02-09T11:43:00Z"/>
              </w:rPr>
            </w:pPr>
            <w:ins w:id="102" w:author="Kevin Gregory" w:date="2021-02-09T11:43:00Z">
              <w:r w:rsidRPr="000E0EE2">
                <w:t xml:space="preserve">A </w:t>
              </w:r>
              <w:r w:rsidRPr="000E0EE2">
                <w:rPr>
                  <w:b/>
                </w:rPr>
                <w:t>satisfactory</w:t>
              </w:r>
              <w:r w:rsidRPr="000E0EE2">
                <w:t xml:space="preserve"> understanding of theoretical concepts and principles so that they can be applied in practice</w:t>
              </w:r>
            </w:ins>
          </w:p>
        </w:tc>
        <w:tc>
          <w:tcPr>
            <w:tcW w:w="3543" w:type="dxa"/>
            <w:tcMar>
              <w:top w:w="57" w:type="dxa"/>
              <w:bottom w:w="57" w:type="dxa"/>
            </w:tcMar>
            <w:vAlign w:val="center"/>
          </w:tcPr>
          <w:p w14:paraId="32C83F18" w14:textId="77777777" w:rsidR="00D32219" w:rsidRPr="000E0EE2" w:rsidRDefault="00D32219" w:rsidP="0033385C">
            <w:pPr>
              <w:pStyle w:val="Tabletext"/>
              <w:rPr>
                <w:ins w:id="103" w:author="Kevin Gregory" w:date="2021-02-09T11:43:00Z"/>
              </w:rPr>
            </w:pPr>
            <w:ins w:id="104" w:author="Kevin Gregory" w:date="2021-02-09T11:43:00Z">
              <w:r w:rsidRPr="000E0EE2">
                <w:t>Correctly acquired responses have become habitual.  Actions can be performed confidently and efficiently</w:t>
              </w:r>
            </w:ins>
          </w:p>
        </w:tc>
      </w:tr>
    </w:tbl>
    <w:p w14:paraId="0DBC8C3F" w14:textId="77777777" w:rsidR="00D32219" w:rsidRDefault="00D32219" w:rsidP="00D32219">
      <w:pPr>
        <w:pStyle w:val="BodyText"/>
        <w:rPr>
          <w:ins w:id="105" w:author="Kevin Gregory" w:date="2021-02-09T11:42:00Z"/>
          <w:rFonts w:ascii="Calibri" w:hAnsi="Calibri" w:cs="Arial"/>
        </w:rPr>
      </w:pPr>
    </w:p>
    <w:p w14:paraId="657C00AC" w14:textId="3860891D" w:rsidR="00D32219" w:rsidRDefault="00D32219" w:rsidP="0010151D">
      <w:pPr>
        <w:pStyle w:val="BodyText"/>
        <w:rPr>
          <w:ins w:id="106" w:author="Kevin Gregory" w:date="2021-02-09T11:44:00Z"/>
        </w:rPr>
      </w:pPr>
    </w:p>
    <w:p w14:paraId="6A78DE6C" w14:textId="6D39C24B" w:rsidR="00D32219" w:rsidRDefault="00D32219" w:rsidP="0010151D">
      <w:pPr>
        <w:pStyle w:val="BodyText"/>
        <w:rPr>
          <w:ins w:id="107" w:author="Kevin Gregory" w:date="2021-02-09T11:44:00Z"/>
        </w:rPr>
      </w:pPr>
    </w:p>
    <w:p w14:paraId="5BDFBB1E" w14:textId="77777777" w:rsidR="00D32219" w:rsidRPr="0010151D" w:rsidRDefault="00D32219" w:rsidP="0010151D">
      <w:pPr>
        <w:pStyle w:val="BodyText"/>
      </w:pPr>
    </w:p>
    <w:p w14:paraId="185D94E1" w14:textId="77777777" w:rsidR="0010151D" w:rsidRDefault="0010151D" w:rsidP="0010151D">
      <w:pPr>
        <w:pStyle w:val="Heading1"/>
      </w:pPr>
      <w:bookmarkStart w:id="108" w:name="_Toc533002923"/>
      <w:r>
        <w:lastRenderedPageBreak/>
        <w:t>TEACHING MODULES</w:t>
      </w:r>
      <w:bookmarkEnd w:id="108"/>
    </w:p>
    <w:p w14:paraId="5925476A" w14:textId="77777777" w:rsidR="0010151D" w:rsidRDefault="0010151D" w:rsidP="0010151D">
      <w:pPr>
        <w:pStyle w:val="Heading1separatationline"/>
      </w:pPr>
    </w:p>
    <w:p w14:paraId="063198E2" w14:textId="77777777" w:rsidR="0010151D" w:rsidRDefault="0010151D" w:rsidP="00EA4259">
      <w:pPr>
        <w:pStyle w:val="Tablecaption"/>
        <w:jc w:val="center"/>
      </w:pPr>
      <w:bookmarkStart w:id="109" w:name="_Toc533002939"/>
      <w:r>
        <w:t>Table of Teaching Modules</w:t>
      </w:r>
      <w:bookmarkEnd w:id="109"/>
    </w:p>
    <w:tbl>
      <w:tblPr>
        <w:tblW w:w="8949" w:type="dxa"/>
        <w:jc w:val="center"/>
        <w:tblLayout w:type="fixed"/>
        <w:tblLook w:val="0000" w:firstRow="0" w:lastRow="0" w:firstColumn="0" w:lastColumn="0" w:noHBand="0" w:noVBand="0"/>
      </w:tblPr>
      <w:tblGrid>
        <w:gridCol w:w="3124"/>
        <w:gridCol w:w="1296"/>
        <w:gridCol w:w="4529"/>
      </w:tblGrid>
      <w:tr w:rsidR="00EA4259" w:rsidRPr="001A35C8" w14:paraId="1ADD79B5" w14:textId="77777777" w:rsidTr="00982A6D">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7C2D4BE" w14:textId="77777777" w:rsidR="00EA4259" w:rsidRPr="0081138A" w:rsidRDefault="00EA4259" w:rsidP="00982A6D">
            <w:pPr>
              <w:pStyle w:val="Tableheading"/>
              <w:jc w:val="center"/>
            </w:pPr>
            <w:r w:rsidRPr="0081138A">
              <w:t xml:space="preserve">Module </w:t>
            </w:r>
            <w:r>
              <w:t>T</w:t>
            </w:r>
            <w:r w:rsidRPr="0081138A">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4868512B" w14:textId="77777777" w:rsidR="00EA4259" w:rsidRPr="0081138A" w:rsidRDefault="00EA4259" w:rsidP="00982A6D">
            <w:pPr>
              <w:pStyle w:val="Tableheading"/>
              <w:jc w:val="center"/>
            </w:pPr>
            <w:r w:rsidRPr="0081138A">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64FEB7C9" w14:textId="77777777" w:rsidR="00EA4259" w:rsidRPr="0081138A" w:rsidRDefault="00EA4259" w:rsidP="00982A6D">
            <w:pPr>
              <w:pStyle w:val="Tableheading"/>
              <w:jc w:val="center"/>
            </w:pPr>
            <w:r w:rsidRPr="0081138A">
              <w:t>Overview</w:t>
            </w:r>
          </w:p>
        </w:tc>
      </w:tr>
      <w:tr w:rsidR="00581AB5" w:rsidRPr="001A35C8" w14:paraId="6DA24274" w14:textId="77777777" w:rsidTr="0083463C">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3D92C682" w14:textId="39AD5CD8" w:rsidR="00581AB5" w:rsidRPr="00581AB5" w:rsidRDefault="00581AB5" w:rsidP="00581AB5">
            <w:pPr>
              <w:pStyle w:val="Tabletext"/>
            </w:pPr>
            <w:r w:rsidRPr="00581AB5">
              <w:t>IALA and the NAVGUIDE</w:t>
            </w:r>
          </w:p>
        </w:tc>
        <w:tc>
          <w:tcPr>
            <w:tcW w:w="1296" w:type="dxa"/>
            <w:tcBorders>
              <w:top w:val="single" w:sz="6" w:space="0" w:color="000000"/>
              <w:left w:val="single" w:sz="4" w:space="0" w:color="000000"/>
              <w:bottom w:val="single" w:sz="4" w:space="0" w:color="000000"/>
              <w:right w:val="single" w:sz="4" w:space="0" w:color="000000"/>
            </w:tcBorders>
            <w:vAlign w:val="center"/>
          </w:tcPr>
          <w:p w14:paraId="42D63415" w14:textId="1AB13E71" w:rsidR="00581AB5" w:rsidRPr="00581AB5" w:rsidRDefault="00581AB5" w:rsidP="00581AB5">
            <w:pPr>
              <w:pStyle w:val="Tabletext"/>
            </w:pPr>
            <w:r w:rsidRPr="00581AB5">
              <w:t>1.5</w:t>
            </w:r>
          </w:p>
        </w:tc>
        <w:tc>
          <w:tcPr>
            <w:tcW w:w="4529" w:type="dxa"/>
            <w:tcBorders>
              <w:top w:val="single" w:sz="6" w:space="0" w:color="000000"/>
              <w:left w:val="single" w:sz="4" w:space="0" w:color="000000"/>
              <w:bottom w:val="single" w:sz="4" w:space="0" w:color="000000"/>
              <w:right w:val="single" w:sz="4" w:space="0" w:color="000000"/>
            </w:tcBorders>
          </w:tcPr>
          <w:p w14:paraId="3B34A4C7" w14:textId="70F125E5" w:rsidR="00581AB5" w:rsidRPr="00581AB5" w:rsidRDefault="00581AB5" w:rsidP="00581AB5">
            <w:pPr>
              <w:pStyle w:val="Tabletext"/>
            </w:pPr>
            <w:r w:rsidRPr="00581AB5">
              <w:t>This module describes the basic functions and types of AtoN; the role of IALA its relevance to SOLAS and introduces its AtoN manual the NAVGUIDE</w:t>
            </w:r>
          </w:p>
        </w:tc>
      </w:tr>
      <w:tr w:rsidR="00581AB5" w:rsidRPr="001A35C8" w14:paraId="6A98D6C8" w14:textId="77777777" w:rsidTr="0083463C">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04DC4605" w14:textId="528EE7B6" w:rsidR="00581AB5" w:rsidRPr="00581AB5" w:rsidRDefault="00581AB5" w:rsidP="00581AB5">
            <w:pPr>
              <w:pStyle w:val="Tabletext"/>
            </w:pPr>
            <w:r w:rsidRPr="00581AB5">
              <w:t>The IALA Maritime Buoyage System</w:t>
            </w:r>
          </w:p>
        </w:tc>
        <w:tc>
          <w:tcPr>
            <w:tcW w:w="1296" w:type="dxa"/>
            <w:tcBorders>
              <w:top w:val="single" w:sz="4" w:space="0" w:color="000000"/>
              <w:left w:val="single" w:sz="4" w:space="0" w:color="000000"/>
              <w:bottom w:val="single" w:sz="4" w:space="0" w:color="000000"/>
              <w:right w:val="single" w:sz="4" w:space="0" w:color="000000"/>
            </w:tcBorders>
            <w:vAlign w:val="center"/>
          </w:tcPr>
          <w:p w14:paraId="1176D442" w14:textId="1C7B83E1" w:rsidR="00581AB5" w:rsidRPr="00581AB5" w:rsidRDefault="00581AB5" w:rsidP="00581AB5">
            <w:pPr>
              <w:pStyle w:val="Tabletext"/>
            </w:pPr>
            <w:r w:rsidRPr="00581AB5">
              <w:t>2.0</w:t>
            </w:r>
          </w:p>
        </w:tc>
        <w:tc>
          <w:tcPr>
            <w:tcW w:w="4529" w:type="dxa"/>
            <w:tcBorders>
              <w:top w:val="single" w:sz="4" w:space="0" w:color="000000"/>
              <w:left w:val="single" w:sz="4" w:space="0" w:color="000000"/>
              <w:bottom w:val="single" w:sz="4" w:space="0" w:color="000000"/>
              <w:right w:val="single" w:sz="4" w:space="0" w:color="000000"/>
            </w:tcBorders>
          </w:tcPr>
          <w:p w14:paraId="16B9A26C" w14:textId="2CE5D737" w:rsidR="00581AB5" w:rsidRPr="00581AB5" w:rsidRDefault="00581AB5" w:rsidP="00581AB5">
            <w:pPr>
              <w:pStyle w:val="Tabletext"/>
            </w:pPr>
            <w:r w:rsidRPr="00581AB5">
              <w:t>This module describes the background and purpose of the IALA MBS and the type and function of marks detailed therein</w:t>
            </w:r>
          </w:p>
        </w:tc>
      </w:tr>
      <w:tr w:rsidR="00581AB5" w:rsidRPr="001A35C8" w14:paraId="1F585DB2"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74B6CA" w14:textId="19399078" w:rsidR="00581AB5" w:rsidRPr="00581AB5" w:rsidRDefault="00581AB5" w:rsidP="00581AB5">
            <w:pPr>
              <w:pStyle w:val="Tabletext"/>
            </w:pPr>
            <w:del w:id="110" w:author="Kevin Gregory" w:date="2021-02-09T09:23:00Z">
              <w:r w:rsidRPr="00581AB5" w:rsidDel="0083463C">
                <w:delText>Evaluation</w:delText>
              </w:r>
            </w:del>
            <w:ins w:id="111" w:author="Kevin Gregory" w:date="2021-02-09T09:23:00Z">
              <w:r w:rsidR="0083463C">
                <w:t>Assessment</w:t>
              </w:r>
            </w:ins>
          </w:p>
        </w:tc>
        <w:tc>
          <w:tcPr>
            <w:tcW w:w="1296" w:type="dxa"/>
            <w:tcBorders>
              <w:top w:val="single" w:sz="4" w:space="0" w:color="000000"/>
              <w:left w:val="single" w:sz="4" w:space="0" w:color="000000"/>
              <w:bottom w:val="single" w:sz="4" w:space="0" w:color="000000"/>
              <w:right w:val="single" w:sz="4" w:space="0" w:color="000000"/>
            </w:tcBorders>
            <w:vAlign w:val="center"/>
          </w:tcPr>
          <w:p w14:paraId="0C9507BA" w14:textId="71BD5382" w:rsidR="00581AB5" w:rsidRPr="00581AB5" w:rsidRDefault="00581AB5" w:rsidP="00581AB5">
            <w:pPr>
              <w:pStyle w:val="Tabletext"/>
            </w:pPr>
            <w:r w:rsidRPr="00581AB5">
              <w:t>1</w:t>
            </w:r>
          </w:p>
        </w:tc>
        <w:tc>
          <w:tcPr>
            <w:tcW w:w="4529" w:type="dxa"/>
            <w:tcBorders>
              <w:top w:val="single" w:sz="4" w:space="0" w:color="000000"/>
              <w:left w:val="single" w:sz="4" w:space="0" w:color="000000"/>
              <w:bottom w:val="single" w:sz="4" w:space="0" w:color="000000"/>
              <w:right w:val="single" w:sz="4" w:space="0" w:color="000000"/>
            </w:tcBorders>
          </w:tcPr>
          <w:p w14:paraId="4C5621B8" w14:textId="45B22ED2" w:rsidR="00581AB5" w:rsidRPr="00581AB5" w:rsidRDefault="00581AB5" w:rsidP="00581AB5">
            <w:pPr>
              <w:pStyle w:val="Tabletext"/>
            </w:pPr>
            <w:r w:rsidRPr="00581AB5">
              <w:t>Written test</w:t>
            </w:r>
          </w:p>
        </w:tc>
      </w:tr>
      <w:tr w:rsidR="00581AB5" w:rsidRPr="001A35C8" w14:paraId="1AE16488" w14:textId="77777777" w:rsidTr="0083463C">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1C0F44F1" w14:textId="228A6A50" w:rsidR="00581AB5" w:rsidRPr="00581AB5" w:rsidRDefault="00581AB5" w:rsidP="00581AB5">
            <w:pPr>
              <w:pStyle w:val="Tabletext"/>
              <w:rPr>
                <w:b/>
              </w:rPr>
            </w:pPr>
            <w:r w:rsidRPr="00581AB5">
              <w:rPr>
                <w:b/>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10D48BC6" w14:textId="04BAEC31" w:rsidR="00581AB5" w:rsidRPr="00581AB5" w:rsidRDefault="00581AB5" w:rsidP="00581AB5">
            <w:pPr>
              <w:pStyle w:val="Tabletext"/>
              <w:rPr>
                <w:b/>
              </w:rPr>
            </w:pPr>
            <w:r w:rsidRPr="00581AB5">
              <w:rPr>
                <w:b/>
              </w:rPr>
              <w:t>4.5</w:t>
            </w:r>
          </w:p>
        </w:tc>
        <w:tc>
          <w:tcPr>
            <w:tcW w:w="4529" w:type="dxa"/>
            <w:tcBorders>
              <w:top w:val="single" w:sz="4" w:space="0" w:color="000000"/>
              <w:left w:val="single" w:sz="4" w:space="0" w:color="000000"/>
              <w:bottom w:val="single" w:sz="6" w:space="0" w:color="000000"/>
              <w:right w:val="single" w:sz="4" w:space="0" w:color="000000"/>
            </w:tcBorders>
          </w:tcPr>
          <w:p w14:paraId="4502E393" w14:textId="383CC6BB" w:rsidR="00581AB5" w:rsidRPr="00581AB5" w:rsidRDefault="00581AB5" w:rsidP="00581AB5">
            <w:pPr>
              <w:pStyle w:val="Tabletext"/>
            </w:pPr>
            <w:r w:rsidRPr="00581AB5">
              <w:t>One day course</w:t>
            </w:r>
          </w:p>
        </w:tc>
      </w:tr>
    </w:tbl>
    <w:p w14:paraId="53DA7EFC" w14:textId="77777777" w:rsidR="0010151D" w:rsidRPr="0010151D" w:rsidRDefault="0010151D" w:rsidP="00EA4259">
      <w:pPr>
        <w:jc w:val="center"/>
      </w:pPr>
    </w:p>
    <w:p w14:paraId="004671A0" w14:textId="77777777" w:rsidR="0010151D" w:rsidRDefault="00EA4259" w:rsidP="00EA4259">
      <w:pPr>
        <w:pStyle w:val="Heading1"/>
      </w:pPr>
      <w:bookmarkStart w:id="112" w:name="_Toc533002924"/>
      <w:r>
        <w:t>SPECIFIC COURSE RELATED TEACHING AIDS</w:t>
      </w:r>
      <w:bookmarkEnd w:id="112"/>
    </w:p>
    <w:p w14:paraId="2981C611" w14:textId="77777777" w:rsidR="00EA4259" w:rsidRDefault="00EA4259" w:rsidP="00EA4259">
      <w:pPr>
        <w:pStyle w:val="Heading1separatationline"/>
      </w:pPr>
    </w:p>
    <w:p w14:paraId="467696D9" w14:textId="4025D30B" w:rsidR="00303A2B" w:rsidRPr="00303A2B" w:rsidRDefault="00303A2B" w:rsidP="00303A2B">
      <w:pPr>
        <w:pStyle w:val="List1"/>
      </w:pPr>
      <w:r w:rsidRPr="00303A2B">
        <w:t xml:space="preserve">This course will be classroom based. Classrooms should be equipped with </w:t>
      </w:r>
      <w:ins w:id="113" w:author="Kevin Gregory" w:date="2021-02-09T09:23:00Z">
        <w:r w:rsidR="0083463C">
          <w:t xml:space="preserve">appropriate teaching aids </w:t>
        </w:r>
      </w:ins>
      <w:del w:id="114" w:author="Kevin Gregory" w:date="2021-02-09T09:23:00Z">
        <w:r w:rsidRPr="00303A2B" w:rsidDel="0083463C">
          <w:delText xml:space="preserve">blackboards, whiteboards, and overhead projectors </w:delText>
        </w:r>
      </w:del>
      <w:r w:rsidRPr="00303A2B">
        <w:t>to enable presentation of the subject matter.</w:t>
      </w:r>
    </w:p>
    <w:p w14:paraId="729843D4" w14:textId="3E6FEDCF" w:rsidR="0010151D" w:rsidDel="00D32219" w:rsidRDefault="00303A2B" w:rsidP="00303A2B">
      <w:pPr>
        <w:pStyle w:val="List1"/>
        <w:rPr>
          <w:del w:id="115" w:author="Kevin Gregory" w:date="2021-02-09T11:44:00Z"/>
        </w:rPr>
      </w:pPr>
      <w:r w:rsidRPr="00303A2B">
        <w:t xml:space="preserve">Examples of </w:t>
      </w:r>
      <w:ins w:id="116" w:author="Kevin Gregory" w:date="2021-02-09T09:24:00Z">
        <w:r w:rsidR="0083463C">
          <w:t xml:space="preserve">AtoN that </w:t>
        </w:r>
      </w:ins>
      <w:ins w:id="117" w:author="Kevin Gregory" w:date="2021-02-09T09:25:00Z">
        <w:r w:rsidR="0083463C">
          <w:t xml:space="preserve">are used in the </w:t>
        </w:r>
      </w:ins>
      <w:del w:id="118" w:author="Kevin Gregory" w:date="2021-02-09T09:25:00Z">
        <w:r w:rsidRPr="00303A2B" w:rsidDel="0083463C">
          <w:delText xml:space="preserve">marine lanterns and other AtoN that might be fitted to marks in the </w:delText>
        </w:r>
      </w:del>
      <w:r w:rsidRPr="00303A2B">
        <w:t>region should be made available in</w:t>
      </w:r>
      <w:r>
        <w:t xml:space="preserve"> the classroom. </w:t>
      </w:r>
      <w:ins w:id="119" w:author="Kevin Gregory" w:date="2021-02-09T09:25:00Z">
        <w:r w:rsidR="0083463C">
          <w:t>This may include m</w:t>
        </w:r>
      </w:ins>
      <w:del w:id="120" w:author="Kevin Gregory" w:date="2021-02-09T09:25:00Z">
        <w:r w:rsidDel="0083463C">
          <w:delText>M</w:delText>
        </w:r>
      </w:del>
      <w:r>
        <w:t>odels</w:t>
      </w:r>
      <w:ins w:id="121" w:author="Kevin Gregory" w:date="2021-02-09T09:25:00Z">
        <w:r w:rsidR="0083463C">
          <w:t>,</w:t>
        </w:r>
      </w:ins>
      <w:del w:id="122" w:author="Kevin Gregory" w:date="2021-02-09T09:25:00Z">
        <w:r w:rsidDel="0083463C">
          <w:delText xml:space="preserve"> or</w:delText>
        </w:r>
      </w:del>
      <w:r>
        <w:t xml:space="preserve"> photographs </w:t>
      </w:r>
      <w:ins w:id="123" w:author="Kevin Gregory" w:date="2021-02-09T09:26:00Z">
        <w:r w:rsidR="0083463C">
          <w:t>or a visit to an AtoN facility if feasible.</w:t>
        </w:r>
      </w:ins>
      <w:del w:id="124" w:author="Kevin Gregory" w:date="2021-02-09T09:26:00Z">
        <w:r w:rsidDel="0083463C">
          <w:delText>of marks should be considered as valuable teaching aids.</w:delText>
        </w:r>
      </w:del>
    </w:p>
    <w:p w14:paraId="3FC1BB67" w14:textId="582ED577" w:rsidR="0010151D" w:rsidRPr="00EE7D9E" w:rsidRDefault="0010151D">
      <w:pPr>
        <w:pStyle w:val="List1"/>
        <w:pPrChange w:id="125" w:author="Kevin Gregory" w:date="2021-02-09T11:44:00Z">
          <w:pPr>
            <w:pStyle w:val="BodyText"/>
          </w:pPr>
        </w:pPrChange>
      </w:pPr>
    </w:p>
    <w:p w14:paraId="063F2348" w14:textId="4589B939" w:rsidR="0010151D" w:rsidRPr="003322BB" w:rsidDel="00BE6A4B" w:rsidRDefault="0010151D" w:rsidP="0010151D">
      <w:pPr>
        <w:pStyle w:val="Heading1"/>
        <w:rPr>
          <w:del w:id="126" w:author="Kevin Gregory" w:date="2021-02-09T10:20:00Z"/>
        </w:rPr>
      </w:pPr>
      <w:bookmarkStart w:id="127" w:name="_Toc449012680"/>
      <w:bookmarkStart w:id="128" w:name="_Toc533002925"/>
      <w:del w:id="129" w:author="Kevin Gregory" w:date="2021-02-09T10:20:00Z">
        <w:r w:rsidRPr="003322BB" w:rsidDel="00BE6A4B">
          <w:delText>REFERENCES</w:delText>
        </w:r>
        <w:bookmarkEnd w:id="127"/>
        <w:bookmarkEnd w:id="128"/>
      </w:del>
    </w:p>
    <w:p w14:paraId="3F3931DC" w14:textId="4F939149" w:rsidR="0010151D" w:rsidRPr="003322BB" w:rsidDel="00BE6A4B" w:rsidRDefault="0010151D" w:rsidP="0010151D">
      <w:pPr>
        <w:pStyle w:val="Heading1separatationline"/>
        <w:rPr>
          <w:del w:id="130" w:author="Kevin Gregory" w:date="2021-02-09T10:20:00Z"/>
        </w:rPr>
      </w:pPr>
    </w:p>
    <w:p w14:paraId="70AD9ABB" w14:textId="485A26D6" w:rsidR="00303A2B" w:rsidDel="00BE6A4B" w:rsidRDefault="00303A2B" w:rsidP="00303A2B">
      <w:pPr>
        <w:pStyle w:val="BodyText"/>
        <w:rPr>
          <w:del w:id="131" w:author="Kevin Gregory" w:date="2021-02-09T10:20:00Z"/>
        </w:rPr>
      </w:pPr>
      <w:del w:id="132" w:author="Kevin Gregory" w:date="2021-02-09T09:26:00Z">
        <w:r w:rsidDel="0083463C">
          <w:delText>In addition to any specific references required by the Competent Authority, t</w:delText>
        </w:r>
      </w:del>
      <w:del w:id="133" w:author="Kevin Gregory" w:date="2021-02-09T10:20:00Z">
        <w:r w:rsidDel="00BE6A4B">
          <w:delText>he following material is relevant to this course:</w:delText>
        </w:r>
      </w:del>
    </w:p>
    <w:p w14:paraId="4F15EB19" w14:textId="764D8851" w:rsidR="00303A2B" w:rsidDel="00BE6A4B" w:rsidRDefault="00303A2B" w:rsidP="001D0A1D">
      <w:pPr>
        <w:pStyle w:val="Reference"/>
        <w:rPr>
          <w:del w:id="134" w:author="Kevin Gregory" w:date="2021-02-09T10:20:00Z"/>
        </w:rPr>
      </w:pPr>
      <w:del w:id="135" w:author="Kevin Gregory" w:date="2021-02-09T10:20:00Z">
        <w:r w:rsidDel="00BE6A4B">
          <w:delText xml:space="preserve">IALA </w:delText>
        </w:r>
        <w:r w:rsidRPr="001D0A1D" w:rsidDel="00BE6A4B">
          <w:delText>NAVGUIDE</w:delText>
        </w:r>
        <w:r w:rsidR="00E823C0" w:rsidDel="00BE6A4B">
          <w:delText>.</w:delText>
        </w:r>
      </w:del>
    </w:p>
    <w:p w14:paraId="16E8FEF8" w14:textId="69514BEC" w:rsidR="00303A2B" w:rsidDel="00BE6A4B" w:rsidRDefault="00303A2B" w:rsidP="001D0A1D">
      <w:pPr>
        <w:pStyle w:val="Reference"/>
        <w:rPr>
          <w:del w:id="136" w:author="Kevin Gregory" w:date="2021-02-09T10:20:00Z"/>
        </w:rPr>
      </w:pPr>
      <w:del w:id="137" w:author="Kevin Gregory" w:date="2021-02-09T10:20:00Z">
        <w:r w:rsidDel="00BE6A4B">
          <w:delText>Copies of the IALA Maritime Buoyage System</w:delText>
        </w:r>
        <w:r w:rsidR="00E823C0" w:rsidDel="00BE6A4B">
          <w:delText>.</w:delText>
        </w:r>
      </w:del>
    </w:p>
    <w:p w14:paraId="038A1E41" w14:textId="6B9C1966" w:rsidR="00303A2B" w:rsidDel="0083463C" w:rsidRDefault="00303A2B" w:rsidP="001D0A1D">
      <w:pPr>
        <w:pStyle w:val="Reference"/>
        <w:rPr>
          <w:del w:id="138" w:author="Kevin Gregory" w:date="2021-02-09T09:27:00Z"/>
        </w:rPr>
      </w:pPr>
      <w:del w:id="139" w:author="Kevin Gregory" w:date="2021-02-09T09:27:00Z">
        <w:r w:rsidDel="0083463C">
          <w:delText>IALA Recommendation E-141 Ed.2; On Standards for Training and Certification of AtoN Personnel</w:delText>
        </w:r>
        <w:r w:rsidR="00E823C0" w:rsidDel="0083463C">
          <w:delText>.</w:delText>
        </w:r>
      </w:del>
    </w:p>
    <w:p w14:paraId="7D44CC0B" w14:textId="575FD13F" w:rsidR="00303A2B" w:rsidDel="00BE6A4B" w:rsidRDefault="00303A2B" w:rsidP="001D0A1D">
      <w:pPr>
        <w:pStyle w:val="Reference"/>
        <w:rPr>
          <w:del w:id="140" w:author="Kevin Gregory" w:date="2021-02-09T09:45:00Z"/>
        </w:rPr>
      </w:pPr>
      <w:del w:id="141" w:author="Kevin Gregory" w:date="2021-02-09T09:45:00Z">
        <w:r w:rsidDel="00A24286">
          <w:delText>IALA Guideline 1035; Availability and Reliability of Aids to Navigation</w:delText>
        </w:r>
        <w:r w:rsidR="00E823C0" w:rsidDel="00A24286">
          <w:delText>.</w:delText>
        </w:r>
      </w:del>
    </w:p>
    <w:p w14:paraId="03851C89" w14:textId="77777777" w:rsidR="00BE6A4B" w:rsidRPr="00C03071" w:rsidRDefault="00BE6A4B" w:rsidP="00BE6A4B">
      <w:pPr>
        <w:pStyle w:val="Heading1"/>
        <w:rPr>
          <w:ins w:id="142" w:author="Kevin Gregory" w:date="2021-02-09T10:18:00Z"/>
        </w:rPr>
      </w:pPr>
      <w:bookmarkStart w:id="143" w:name="_Toc449012678"/>
      <w:bookmarkStart w:id="144" w:name="_Toc449333989"/>
      <w:ins w:id="145" w:author="Kevin Gregory" w:date="2021-02-09T10:18:00Z">
        <w:r w:rsidRPr="00C03071">
          <w:t>ACRONYMS</w:t>
        </w:r>
        <w:bookmarkEnd w:id="143"/>
        <w:bookmarkEnd w:id="144"/>
      </w:ins>
    </w:p>
    <w:p w14:paraId="24A45317" w14:textId="77777777" w:rsidR="00BE6A4B" w:rsidRPr="00C03071" w:rsidRDefault="00BE6A4B" w:rsidP="00BE6A4B">
      <w:pPr>
        <w:pStyle w:val="Heading1separatationline"/>
        <w:rPr>
          <w:ins w:id="146" w:author="Kevin Gregory" w:date="2021-02-09T10:18:00Z"/>
        </w:rPr>
      </w:pPr>
    </w:p>
    <w:p w14:paraId="4F147059" w14:textId="77777777" w:rsidR="00BE6A4B" w:rsidRPr="00C03071" w:rsidRDefault="00BE6A4B" w:rsidP="00BE6A4B">
      <w:pPr>
        <w:pStyle w:val="BodyText"/>
        <w:rPr>
          <w:ins w:id="147" w:author="Kevin Gregory" w:date="2021-02-09T10:18:00Z"/>
        </w:rPr>
      </w:pPr>
      <w:ins w:id="148" w:author="Kevin Gregory" w:date="2021-02-09T10:18:00Z">
        <w:r w:rsidRPr="00C03071">
          <w:t>To assist in the use of this model course, the following acronyms have been used:</w:t>
        </w:r>
      </w:ins>
    </w:p>
    <w:p w14:paraId="13C9314A" w14:textId="77777777" w:rsidR="00BE6A4B" w:rsidRPr="00C03071" w:rsidRDefault="00BE6A4B" w:rsidP="00BE6A4B">
      <w:pPr>
        <w:pStyle w:val="Acronym"/>
        <w:rPr>
          <w:ins w:id="149" w:author="Kevin Gregory" w:date="2021-02-09T10:18:00Z"/>
        </w:rPr>
      </w:pPr>
      <w:ins w:id="150" w:author="Kevin Gregory" w:date="2021-02-09T10:18:00Z">
        <w:r w:rsidRPr="00C03071">
          <w:t>AtoN</w:t>
        </w:r>
        <w:r w:rsidRPr="00C03071">
          <w:tab/>
          <w:t>Aid(s) to Navigation</w:t>
        </w:r>
      </w:ins>
    </w:p>
    <w:p w14:paraId="2874A3E0" w14:textId="77777777" w:rsidR="00BE6A4B" w:rsidRPr="00C03071" w:rsidRDefault="00BE6A4B" w:rsidP="00BE6A4B">
      <w:pPr>
        <w:pStyle w:val="Acronym"/>
        <w:rPr>
          <w:ins w:id="151" w:author="Kevin Gregory" w:date="2021-02-09T10:18:00Z"/>
        </w:rPr>
      </w:pPr>
      <w:ins w:id="152" w:author="Kevin Gregory" w:date="2021-02-09T10:18:00Z">
        <w:r w:rsidRPr="00C03071">
          <w:t>IALA</w:t>
        </w:r>
        <w:r w:rsidRPr="00C03071">
          <w:tab/>
          <w:t>International Association of Marine Aids to Navigation and Lighthouse Authorities</w:t>
        </w:r>
      </w:ins>
    </w:p>
    <w:p w14:paraId="56B163D9" w14:textId="77777777" w:rsidR="00BE6A4B" w:rsidRPr="00C03071" w:rsidRDefault="00BE6A4B" w:rsidP="00BE6A4B">
      <w:pPr>
        <w:pStyle w:val="Acronym"/>
        <w:rPr>
          <w:ins w:id="153" w:author="Kevin Gregory" w:date="2021-02-09T10:18:00Z"/>
        </w:rPr>
      </w:pPr>
      <w:ins w:id="154" w:author="Kevin Gregory" w:date="2021-02-09T10:18:00Z">
        <w:r w:rsidRPr="00C03071">
          <w:t>MBS</w:t>
        </w:r>
        <w:r w:rsidRPr="00C03071">
          <w:tab/>
          <w:t>IALA Maritime Buoyage System</w:t>
        </w:r>
      </w:ins>
    </w:p>
    <w:p w14:paraId="1CD6636F" w14:textId="77777777" w:rsidR="00BE6A4B" w:rsidRPr="00C03071" w:rsidRDefault="00BE6A4B" w:rsidP="00BE6A4B">
      <w:pPr>
        <w:pStyle w:val="Acronym"/>
        <w:rPr>
          <w:ins w:id="155" w:author="Kevin Gregory" w:date="2021-02-09T10:18:00Z"/>
        </w:rPr>
      </w:pPr>
      <w:ins w:id="156" w:author="Kevin Gregory" w:date="2021-02-09T10:18:00Z">
        <w:r w:rsidRPr="00C03071">
          <w:t>SOLAS</w:t>
        </w:r>
        <w:r w:rsidRPr="00C03071">
          <w:tab/>
        </w:r>
        <w:r w:rsidRPr="00C03071">
          <w:rPr>
            <w:rFonts w:cs="Arial"/>
            <w:bCs/>
            <w:color w:val="000000" w:themeColor="text1"/>
          </w:rPr>
          <w:t>International Convention for the Safety of Life at Sea, 1974 (as amended)</w:t>
        </w:r>
      </w:ins>
    </w:p>
    <w:p w14:paraId="24A0C317" w14:textId="77777777" w:rsidR="00BE6A4B" w:rsidRPr="00C03071" w:rsidRDefault="00BE6A4B" w:rsidP="00BE6A4B">
      <w:pPr>
        <w:pStyle w:val="Heading1"/>
        <w:rPr>
          <w:ins w:id="157" w:author="Kevin Gregory" w:date="2021-02-09T10:20:00Z"/>
        </w:rPr>
      </w:pPr>
      <w:bookmarkStart w:id="158" w:name="_Toc449012679"/>
      <w:bookmarkStart w:id="159" w:name="_Toc449333990"/>
      <w:ins w:id="160" w:author="Kevin Gregory" w:date="2021-02-09T10:20:00Z">
        <w:r w:rsidRPr="00C03071">
          <w:rPr>
            <w:caps w:val="0"/>
          </w:rPr>
          <w:t>DEFINITIONS</w:t>
        </w:r>
        <w:bookmarkEnd w:id="158"/>
        <w:bookmarkEnd w:id="159"/>
      </w:ins>
    </w:p>
    <w:p w14:paraId="46690B38" w14:textId="77777777" w:rsidR="00BE6A4B" w:rsidRPr="00C03071" w:rsidRDefault="00BE6A4B" w:rsidP="00BE6A4B">
      <w:pPr>
        <w:pStyle w:val="Heading1separatationline"/>
        <w:rPr>
          <w:ins w:id="161" w:author="Kevin Gregory" w:date="2021-02-09T10:20:00Z"/>
        </w:rPr>
      </w:pPr>
    </w:p>
    <w:p w14:paraId="46E03038" w14:textId="102EB5E2" w:rsidR="00BE6A4B" w:rsidRPr="00C03071" w:rsidRDefault="00BE6A4B" w:rsidP="00BE6A4B">
      <w:pPr>
        <w:pStyle w:val="BodyText"/>
        <w:rPr>
          <w:ins w:id="162" w:author="Kevin Gregory" w:date="2021-02-09T10:20:00Z"/>
        </w:rPr>
      </w:pPr>
      <w:ins w:id="163" w:author="Kevin Gregory" w:date="2021-02-09T10:20:00Z">
        <w:r w:rsidRPr="00C03071">
          <w:lastRenderedPageBreak/>
          <w:t xml:space="preserve">The definition of terms used in this </w:t>
        </w:r>
        <w:r>
          <w:t>Model Course</w:t>
        </w:r>
        <w:r w:rsidRPr="00C03071">
          <w:t xml:space="preserve"> can be found in the International Dictionary of Marine Aids to Navigation (IALA Dictionary) at </w:t>
        </w:r>
        <w:r>
          <w:fldChar w:fldCharType="begin"/>
        </w:r>
        <w:r>
          <w:instrText xml:space="preserve"> HYPERLINK "http://www.iala-aism.org/wiki/dictionary" </w:instrText>
        </w:r>
        <w:r>
          <w:fldChar w:fldCharType="separate"/>
        </w:r>
        <w:r w:rsidRPr="00C03071">
          <w:rPr>
            <w:rStyle w:val="Hyperlink"/>
          </w:rPr>
          <w:t>http://www.iala-aism.org/wiki/dictionary</w:t>
        </w:r>
        <w:r>
          <w:rPr>
            <w:rStyle w:val="Hyperlink"/>
          </w:rPr>
          <w:fldChar w:fldCharType="end"/>
        </w:r>
      </w:ins>
    </w:p>
    <w:p w14:paraId="41170A5F" w14:textId="77777777" w:rsidR="00BE6A4B" w:rsidRPr="003322BB" w:rsidRDefault="00BE6A4B" w:rsidP="00BE6A4B">
      <w:pPr>
        <w:pStyle w:val="Heading1"/>
        <w:rPr>
          <w:ins w:id="164" w:author="Kevin Gregory" w:date="2021-02-09T10:20:00Z"/>
        </w:rPr>
      </w:pPr>
      <w:ins w:id="165" w:author="Kevin Gregory" w:date="2021-02-09T10:20:00Z">
        <w:r w:rsidRPr="003322BB">
          <w:t>REFERENCES</w:t>
        </w:r>
      </w:ins>
    </w:p>
    <w:p w14:paraId="2BF5AF96" w14:textId="77777777" w:rsidR="00BE6A4B" w:rsidRPr="003322BB" w:rsidRDefault="00BE6A4B" w:rsidP="00BE6A4B">
      <w:pPr>
        <w:pStyle w:val="Heading1separatationline"/>
        <w:rPr>
          <w:ins w:id="166" w:author="Kevin Gregory" w:date="2021-02-09T10:20:00Z"/>
        </w:rPr>
      </w:pPr>
    </w:p>
    <w:p w14:paraId="0C7FCC5A" w14:textId="7CF38E81" w:rsidR="00BE6A4B" w:rsidRPr="00BE6A4B" w:rsidRDefault="00BE6A4B" w:rsidP="00BE6A4B">
      <w:pPr>
        <w:pStyle w:val="BodyText"/>
        <w:rPr>
          <w:ins w:id="167" w:author="Kevin Gregory" w:date="2021-02-09T10:23:00Z"/>
        </w:rPr>
      </w:pPr>
      <w:ins w:id="168" w:author="Kevin Gregory" w:date="2021-02-09T10:20:00Z">
        <w:r>
          <w:t>The following reference material is relevant to this course:</w:t>
        </w:r>
      </w:ins>
    </w:p>
    <w:p w14:paraId="1DCF53D1" w14:textId="77777777" w:rsidR="00BE6A4B" w:rsidRPr="00BE6A4B" w:rsidRDefault="00BE6A4B" w:rsidP="00BE6A4B">
      <w:pPr>
        <w:pStyle w:val="BodyText"/>
        <w:numPr>
          <w:ilvl w:val="0"/>
          <w:numId w:val="21"/>
        </w:numPr>
        <w:rPr>
          <w:ins w:id="169" w:author="Kevin Gregory" w:date="2021-02-09T10:23:00Z"/>
        </w:rPr>
      </w:pPr>
      <w:bookmarkStart w:id="170" w:name="_Hlk63758576"/>
      <w:ins w:id="171" w:author="Kevin Gregory" w:date="2021-02-09T10:23:00Z">
        <w:r w:rsidRPr="00BE6A4B">
          <w:t>IALA NAVGUIDE.</w:t>
        </w:r>
      </w:ins>
    </w:p>
    <w:p w14:paraId="7FB10658" w14:textId="77777777" w:rsidR="00BE6A4B" w:rsidRDefault="00BE6A4B" w:rsidP="00BE6A4B">
      <w:pPr>
        <w:pStyle w:val="BodyText"/>
        <w:numPr>
          <w:ilvl w:val="0"/>
          <w:numId w:val="21"/>
        </w:numPr>
        <w:rPr>
          <w:ins w:id="172" w:author="Kevin Gregory" w:date="2021-02-09T10:24:00Z"/>
        </w:rPr>
      </w:pPr>
      <w:ins w:id="173" w:author="Kevin Gregory" w:date="2021-02-09T10:24:00Z">
        <w:r>
          <w:t>IALA Recommendation R1001 on the IALA Maritime Buoyage System.</w:t>
        </w:r>
      </w:ins>
    </w:p>
    <w:bookmarkEnd w:id="170"/>
    <w:p w14:paraId="2C81A739" w14:textId="77777777" w:rsidR="00BE6A4B" w:rsidRDefault="00BE6A4B" w:rsidP="00BE6A4B">
      <w:pPr>
        <w:pStyle w:val="List1"/>
        <w:ind w:left="567"/>
        <w:outlineLvl w:val="0"/>
        <w:rPr>
          <w:ins w:id="174" w:author="Kevin Gregory" w:date="2021-02-09T10:20:00Z"/>
        </w:rPr>
      </w:pPr>
    </w:p>
    <w:p w14:paraId="42E83B43" w14:textId="77777777" w:rsidR="00FD3637" w:rsidRDefault="00FD3637">
      <w:pPr>
        <w:spacing w:after="200" w:line="276" w:lineRule="auto"/>
        <w:rPr>
          <w:sz w:val="22"/>
        </w:rPr>
      </w:pPr>
      <w:r>
        <w:br w:type="page"/>
      </w:r>
    </w:p>
    <w:p w14:paraId="6236544D" w14:textId="1CB3EA0B" w:rsidR="0010151D" w:rsidRDefault="00FD3637" w:rsidP="00FD3637">
      <w:pPr>
        <w:pStyle w:val="Part"/>
      </w:pPr>
      <w:r>
        <w:lastRenderedPageBreak/>
        <w:t xml:space="preserve"> </w:t>
      </w:r>
      <w:bookmarkStart w:id="175" w:name="_Toc533002926"/>
      <w:r>
        <w:t>TEACHING MODULES</w:t>
      </w:r>
      <w:bookmarkEnd w:id="175"/>
    </w:p>
    <w:p w14:paraId="594CFB71" w14:textId="178004AD" w:rsidR="00FD3637" w:rsidRDefault="00FD3637" w:rsidP="00303A2B">
      <w:pPr>
        <w:pStyle w:val="Heading1"/>
        <w:numPr>
          <w:ilvl w:val="0"/>
          <w:numId w:val="23"/>
        </w:numPr>
      </w:pPr>
      <w:bookmarkStart w:id="176" w:name="_Toc533002927"/>
      <w:r>
        <w:t xml:space="preserve">MODULE 1 – </w:t>
      </w:r>
      <w:r w:rsidR="00303A2B" w:rsidRPr="00303A2B">
        <w:t>IALA and the NAVGUIDE</w:t>
      </w:r>
      <w:bookmarkEnd w:id="176"/>
    </w:p>
    <w:p w14:paraId="79570659" w14:textId="77777777" w:rsidR="00FD3637" w:rsidRDefault="00FD3637" w:rsidP="00FD3637">
      <w:pPr>
        <w:pStyle w:val="Heading1separatationline"/>
      </w:pPr>
    </w:p>
    <w:p w14:paraId="1A9B7E8B" w14:textId="77777777" w:rsidR="00FD3637" w:rsidRDefault="00FD3637" w:rsidP="00FD3637">
      <w:pPr>
        <w:pStyle w:val="Heading2"/>
      </w:pPr>
      <w:bookmarkStart w:id="177" w:name="_Toc533002928"/>
      <w:r>
        <w:t>Scope</w:t>
      </w:r>
      <w:bookmarkEnd w:id="177"/>
    </w:p>
    <w:p w14:paraId="5A5257DC" w14:textId="77777777" w:rsidR="00FD3637" w:rsidRDefault="00FD3637" w:rsidP="00FD3637">
      <w:pPr>
        <w:pStyle w:val="Heading2separationline"/>
      </w:pPr>
    </w:p>
    <w:p w14:paraId="24018A0F" w14:textId="213D7708" w:rsidR="00FD3637" w:rsidRDefault="00303A2B" w:rsidP="00FD3637">
      <w:pPr>
        <w:pStyle w:val="BodyText"/>
      </w:pPr>
      <w:r w:rsidRPr="00303A2B">
        <w:rPr>
          <w:rFonts w:cs="Arial"/>
        </w:rPr>
        <w:t>This module describes the basic functions and types of AtoN; the role of IALA and its relevance to SOLAS and introduces its AtoN manual the NAVGUIDE.</w:t>
      </w:r>
      <w:r w:rsidR="00FD3637" w:rsidRPr="001A35C8">
        <w:rPr>
          <w:rFonts w:cs="Arial"/>
        </w:rPr>
        <w:t xml:space="preserve"> </w:t>
      </w:r>
    </w:p>
    <w:p w14:paraId="6A1A33F1" w14:textId="77777777" w:rsidR="00FD3637" w:rsidRDefault="00FD3637" w:rsidP="00FD3637">
      <w:pPr>
        <w:pStyle w:val="Heading2"/>
      </w:pPr>
      <w:bookmarkStart w:id="178" w:name="_Toc533002929"/>
      <w:r>
        <w:t>Learning Objective</w:t>
      </w:r>
      <w:bookmarkEnd w:id="178"/>
    </w:p>
    <w:p w14:paraId="0A47A43B" w14:textId="77777777" w:rsidR="00FD3637" w:rsidRDefault="00FD3637" w:rsidP="00FD3637">
      <w:pPr>
        <w:pStyle w:val="Heading2separationline"/>
      </w:pPr>
    </w:p>
    <w:p w14:paraId="797432B0" w14:textId="331DF7FE" w:rsidR="002A689F" w:rsidRPr="002A689F" w:rsidRDefault="00303A2B" w:rsidP="00FD3637">
      <w:pPr>
        <w:pStyle w:val="BodyText"/>
        <w:rPr>
          <w:b/>
        </w:rPr>
      </w:pPr>
      <w:r w:rsidRPr="00303A2B">
        <w:t>To gain a basic understanding of the function and types of AtoN and the role IALA plays in international standardisation.</w:t>
      </w:r>
      <w:r w:rsidR="00FD3637">
        <w:t xml:space="preserve"> </w:t>
      </w:r>
    </w:p>
    <w:p w14:paraId="79C9802C" w14:textId="77777777" w:rsidR="00FD3637" w:rsidRDefault="00FD3637" w:rsidP="00FD3637">
      <w:pPr>
        <w:pStyle w:val="Heading2"/>
      </w:pPr>
      <w:bookmarkStart w:id="179" w:name="_Toc533002930"/>
      <w:r>
        <w:t>S</w:t>
      </w:r>
      <w:r w:rsidR="003A30F5">
        <w:t>yllabus</w:t>
      </w:r>
      <w:bookmarkEnd w:id="179"/>
    </w:p>
    <w:p w14:paraId="42470A1A" w14:textId="77777777" w:rsidR="00FD3637" w:rsidRDefault="00FD3637" w:rsidP="00FD3637">
      <w:pPr>
        <w:pStyle w:val="Heading2separationline"/>
      </w:pPr>
    </w:p>
    <w:p w14:paraId="3A5B5380" w14:textId="0EDEFEB6" w:rsidR="00FD3637" w:rsidRDefault="00FD3637" w:rsidP="00303A2B">
      <w:pPr>
        <w:pStyle w:val="Heading3"/>
      </w:pPr>
      <w:bookmarkStart w:id="180" w:name="_Toc533002931"/>
      <w:r>
        <w:t xml:space="preserve">Lesson 1 – </w:t>
      </w:r>
      <w:r w:rsidR="00303A2B" w:rsidRPr="00303A2B">
        <w:t xml:space="preserve">Function and Types of </w:t>
      </w:r>
      <w:ins w:id="181" w:author="Kevin Gregory" w:date="2021-02-09T09:29:00Z">
        <w:r w:rsidR="0083463C">
          <w:t>AtoN</w:t>
        </w:r>
      </w:ins>
      <w:del w:id="182" w:author="Kevin Gregory" w:date="2021-02-09T09:29:00Z">
        <w:r w:rsidR="00303A2B" w:rsidRPr="00303A2B" w:rsidDel="0083463C">
          <w:delText>Aids to Navigation</w:delText>
        </w:r>
      </w:del>
      <w:bookmarkEnd w:id="180"/>
    </w:p>
    <w:p w14:paraId="4E68468B" w14:textId="6D0B302A" w:rsidR="0083463C" w:rsidRDefault="0083463C" w:rsidP="0083463C">
      <w:pPr>
        <w:pStyle w:val="List1"/>
        <w:numPr>
          <w:ilvl w:val="0"/>
          <w:numId w:val="26"/>
        </w:numPr>
        <w:rPr>
          <w:ins w:id="183" w:author="Kevin Gregory" w:date="2021-02-09T09:36:00Z"/>
        </w:rPr>
      </w:pPr>
      <w:moveToRangeStart w:id="184" w:author="Kevin Gregory" w:date="2021-02-09T09:30:00Z" w:name="move63755431"/>
      <w:moveTo w:id="185" w:author="Kevin Gregory" w:date="2021-02-09T09:30:00Z">
        <w:r>
          <w:t xml:space="preserve">International obligations </w:t>
        </w:r>
      </w:moveTo>
      <w:ins w:id="186" w:author="Kevin Gregory" w:date="2021-02-09T09:30:00Z">
        <w:r>
          <w:t xml:space="preserve">for AtoN provision </w:t>
        </w:r>
      </w:ins>
      <w:moveTo w:id="187" w:author="Kevin Gregory" w:date="2021-02-09T09:30:00Z">
        <w:r>
          <w:t>under SOLAS Chapter V</w:t>
        </w:r>
      </w:moveTo>
      <w:ins w:id="188" w:author="Kevin Gregory" w:date="2021-02-09T09:31:00Z">
        <w:r>
          <w:t xml:space="preserve"> Regulation 13</w:t>
        </w:r>
      </w:ins>
      <w:moveTo w:id="189" w:author="Kevin Gregory" w:date="2021-02-09T09:30:00Z">
        <w:r>
          <w:t>.</w:t>
        </w:r>
      </w:moveTo>
    </w:p>
    <w:p w14:paraId="6143A32F" w14:textId="4668E1D8" w:rsidR="00805973" w:rsidRDefault="00805973" w:rsidP="0083463C">
      <w:pPr>
        <w:pStyle w:val="List1"/>
        <w:numPr>
          <w:ilvl w:val="0"/>
          <w:numId w:val="26"/>
        </w:numPr>
        <w:rPr>
          <w:moveTo w:id="190" w:author="Kevin Gregory" w:date="2021-02-09T09:30:00Z"/>
        </w:rPr>
      </w:pPr>
      <w:ins w:id="191" w:author="Kevin Gregory" w:date="2021-02-09T09:36:00Z">
        <w:r>
          <w:t>The definition of an AtoN.</w:t>
        </w:r>
      </w:ins>
    </w:p>
    <w:moveToRangeEnd w:id="184"/>
    <w:p w14:paraId="6F2B3091" w14:textId="757FA157" w:rsidR="00303A2B" w:rsidRDefault="00303A2B" w:rsidP="00303A2B">
      <w:pPr>
        <w:pStyle w:val="List1"/>
        <w:numPr>
          <w:ilvl w:val="0"/>
          <w:numId w:val="26"/>
        </w:numPr>
      </w:pPr>
      <w:r>
        <w:t xml:space="preserve">Functions of </w:t>
      </w:r>
      <w:ins w:id="192" w:author="Kevin Gregory" w:date="2021-02-09T09:29:00Z">
        <w:r w:rsidR="0083463C">
          <w:t>AtoN</w:t>
        </w:r>
      </w:ins>
      <w:del w:id="193" w:author="Kevin Gregory" w:date="2021-02-09T09:29:00Z">
        <w:r w:rsidDel="0083463C">
          <w:delText>Aids to Navigation</w:delText>
        </w:r>
      </w:del>
      <w:ins w:id="194" w:author="Kevin Gregory" w:date="2021-02-09T09:29:00Z">
        <w:r w:rsidR="0083463C">
          <w:t xml:space="preserve"> and their use by mariners</w:t>
        </w:r>
      </w:ins>
      <w:ins w:id="195" w:author="Kevin Gregory" w:date="2021-02-09T09:31:00Z">
        <w:r w:rsidR="0083463C">
          <w:t xml:space="preserve"> in navigation</w:t>
        </w:r>
      </w:ins>
      <w:r>
        <w:t>.</w:t>
      </w:r>
    </w:p>
    <w:p w14:paraId="66F32B53" w14:textId="6CE1C7EC" w:rsidR="00303A2B" w:rsidRDefault="00303A2B" w:rsidP="00303A2B">
      <w:pPr>
        <w:pStyle w:val="List1"/>
        <w:numPr>
          <w:ilvl w:val="0"/>
          <w:numId w:val="26"/>
        </w:numPr>
      </w:pPr>
      <w:r>
        <w:t xml:space="preserve">Types of </w:t>
      </w:r>
      <w:ins w:id="196" w:author="Kevin Gregory" w:date="2021-02-09T09:29:00Z">
        <w:r w:rsidR="0083463C">
          <w:t>AtoN</w:t>
        </w:r>
      </w:ins>
      <w:ins w:id="197" w:author="Kevin Gregory" w:date="2021-02-09T09:32:00Z">
        <w:r w:rsidR="0083463C">
          <w:t xml:space="preserve"> contained within the IALA MBS</w:t>
        </w:r>
      </w:ins>
      <w:del w:id="198" w:author="Kevin Gregory" w:date="2021-02-09T09:29:00Z">
        <w:r w:rsidDel="0083463C">
          <w:delText>Aids to Na</w:delText>
        </w:r>
      </w:del>
      <w:del w:id="199" w:author="Kevin Gregory" w:date="2021-02-09T09:30:00Z">
        <w:r w:rsidDel="0083463C">
          <w:delText>vigation</w:delText>
        </w:r>
      </w:del>
      <w:r>
        <w:t>.</w:t>
      </w:r>
    </w:p>
    <w:p w14:paraId="5E41B84F" w14:textId="7D84100A" w:rsidR="00CE5BF8" w:rsidDel="0083463C" w:rsidRDefault="00303A2B" w:rsidP="0083463C">
      <w:pPr>
        <w:pStyle w:val="List1"/>
        <w:numPr>
          <w:ilvl w:val="0"/>
          <w:numId w:val="26"/>
        </w:numPr>
        <w:rPr>
          <w:moveFrom w:id="200" w:author="Kevin Gregory" w:date="2021-02-09T09:30:00Z"/>
        </w:rPr>
      </w:pPr>
      <w:moveFromRangeStart w:id="201" w:author="Kevin Gregory" w:date="2021-02-09T09:30:00Z" w:name="move63755431"/>
      <w:moveFrom w:id="202" w:author="Kevin Gregory" w:date="2021-02-09T09:30:00Z">
        <w:r w:rsidDel="0083463C">
          <w:t>International obligations under SOLAS Chapter V.</w:t>
        </w:r>
      </w:moveFrom>
    </w:p>
    <w:p w14:paraId="1A4884B8" w14:textId="1FC767A3" w:rsidR="00FD3637" w:rsidRDefault="00FD3637" w:rsidP="00237508">
      <w:pPr>
        <w:pStyle w:val="Heading3"/>
      </w:pPr>
      <w:bookmarkStart w:id="203" w:name="_Toc533002932"/>
      <w:moveFromRangeEnd w:id="201"/>
      <w:r>
        <w:t xml:space="preserve">Lesson 2 – </w:t>
      </w:r>
      <w:r w:rsidR="00237508" w:rsidRPr="00237508">
        <w:t>IALA</w:t>
      </w:r>
      <w:bookmarkEnd w:id="203"/>
    </w:p>
    <w:p w14:paraId="36E59620" w14:textId="77777777" w:rsidR="00805973" w:rsidRDefault="00805973" w:rsidP="00805973">
      <w:pPr>
        <w:pStyle w:val="List1"/>
        <w:numPr>
          <w:ilvl w:val="0"/>
          <w:numId w:val="27"/>
        </w:numPr>
        <w:rPr>
          <w:ins w:id="204" w:author="Kevin Gregory" w:date="2021-02-09T09:34:00Z"/>
        </w:rPr>
      </w:pPr>
      <w:ins w:id="205" w:author="Kevin Gregory" w:date="2021-02-09T09:34:00Z">
        <w:r>
          <w:t>IALA role and structure of IALA.</w:t>
        </w:r>
      </w:ins>
    </w:p>
    <w:p w14:paraId="3E1A7EDC" w14:textId="721E26E7" w:rsidR="00805973" w:rsidRDefault="00805973" w:rsidP="00805973">
      <w:pPr>
        <w:pStyle w:val="List1"/>
        <w:numPr>
          <w:ilvl w:val="0"/>
          <w:numId w:val="27"/>
        </w:numPr>
        <w:rPr>
          <w:moveTo w:id="206" w:author="Kevin Gregory" w:date="2021-02-09T09:32:00Z"/>
        </w:rPr>
      </w:pPr>
      <w:ins w:id="207" w:author="Kevin Gregory" w:date="2021-02-09T09:33:00Z">
        <w:r>
          <w:t xml:space="preserve">The purpose, structure and scope of </w:t>
        </w:r>
      </w:ins>
      <w:moveToRangeStart w:id="208" w:author="Kevin Gregory" w:date="2021-02-09T09:32:00Z" w:name="move63755590"/>
      <w:moveTo w:id="209" w:author="Kevin Gregory" w:date="2021-02-09T09:32:00Z">
        <w:r>
          <w:t xml:space="preserve">IALA </w:t>
        </w:r>
      </w:moveTo>
      <w:ins w:id="210" w:author="Kevin Gregory" w:date="2021-02-09T09:33:00Z">
        <w:r>
          <w:t xml:space="preserve">standards, </w:t>
        </w:r>
      </w:ins>
      <w:moveTo w:id="211" w:author="Kevin Gregory" w:date="2021-02-09T09:32:00Z">
        <w:del w:id="212" w:author="Kevin Gregory" w:date="2021-02-09T09:33:00Z">
          <w:r w:rsidDel="00805973">
            <w:delText>R</w:delText>
          </w:r>
        </w:del>
      </w:moveTo>
      <w:ins w:id="213" w:author="Kevin Gregory" w:date="2021-02-09T09:33:00Z">
        <w:r>
          <w:t>r</w:t>
        </w:r>
      </w:ins>
      <w:moveTo w:id="214" w:author="Kevin Gregory" w:date="2021-02-09T09:32:00Z">
        <w:r>
          <w:t xml:space="preserve">ecommendations and </w:t>
        </w:r>
      </w:moveTo>
      <w:ins w:id="215" w:author="Kevin Gregory" w:date="2021-02-09T09:33:00Z">
        <w:r>
          <w:t>g</w:t>
        </w:r>
      </w:ins>
      <w:moveTo w:id="216" w:author="Kevin Gregory" w:date="2021-02-09T09:32:00Z">
        <w:del w:id="217" w:author="Kevin Gregory" w:date="2021-02-09T09:33:00Z">
          <w:r w:rsidDel="00805973">
            <w:delText>G</w:delText>
          </w:r>
        </w:del>
        <w:r>
          <w:t>uidelines.</w:t>
        </w:r>
      </w:moveTo>
    </w:p>
    <w:moveToRangeEnd w:id="208"/>
    <w:p w14:paraId="27ACCB5C" w14:textId="659D029B" w:rsidR="00237508" w:rsidDel="00805973" w:rsidRDefault="00237508" w:rsidP="00237508">
      <w:pPr>
        <w:pStyle w:val="List1"/>
        <w:numPr>
          <w:ilvl w:val="0"/>
          <w:numId w:val="27"/>
        </w:numPr>
        <w:rPr>
          <w:del w:id="218" w:author="Kevin Gregory" w:date="2021-02-09T09:32:00Z"/>
        </w:rPr>
      </w:pPr>
      <w:del w:id="219" w:author="Kevin Gregory" w:date="2021-02-09T09:32:00Z">
        <w:r w:rsidDel="00805973">
          <w:delText>The role of IALA</w:delText>
        </w:r>
        <w:r w:rsidR="00E823C0" w:rsidDel="00805973">
          <w:delText>,</w:delText>
        </w:r>
        <w:r w:rsidDel="00805973">
          <w:delText xml:space="preserve"> its World-Wide Academy and model courses.</w:delText>
        </w:r>
      </w:del>
    </w:p>
    <w:p w14:paraId="2B0241AB" w14:textId="70CE56D1" w:rsidR="00237508" w:rsidDel="00805973" w:rsidRDefault="00237508" w:rsidP="00237508">
      <w:pPr>
        <w:pStyle w:val="List1"/>
        <w:numPr>
          <w:ilvl w:val="0"/>
          <w:numId w:val="27"/>
        </w:numPr>
        <w:rPr>
          <w:del w:id="220" w:author="Kevin Gregory" w:date="2021-02-09T09:34:00Z"/>
        </w:rPr>
      </w:pPr>
      <w:del w:id="221" w:author="Kevin Gregory" w:date="2021-02-09T09:34:00Z">
        <w:r w:rsidDel="00805973">
          <w:delText>IALA Industrial members.</w:delText>
        </w:r>
      </w:del>
    </w:p>
    <w:p w14:paraId="109E0E46" w14:textId="2CFE9803" w:rsidR="00237508" w:rsidDel="00805973" w:rsidRDefault="00237508" w:rsidP="00237508">
      <w:pPr>
        <w:pStyle w:val="List1"/>
        <w:numPr>
          <w:ilvl w:val="0"/>
          <w:numId w:val="27"/>
        </w:numPr>
        <w:rPr>
          <w:moveFrom w:id="222" w:author="Kevin Gregory" w:date="2021-02-09T09:32:00Z"/>
        </w:rPr>
      </w:pPr>
      <w:moveFromRangeStart w:id="223" w:author="Kevin Gregory" w:date="2021-02-09T09:32:00Z" w:name="move63755590"/>
      <w:moveFrom w:id="224" w:author="Kevin Gregory" w:date="2021-02-09T09:32:00Z">
        <w:r w:rsidDel="00805973">
          <w:t>IALA Recommendations and Guidelines.</w:t>
        </w:r>
      </w:moveFrom>
    </w:p>
    <w:moveFromRangeEnd w:id="223"/>
    <w:p w14:paraId="6B184E66" w14:textId="69E4A2D1" w:rsidR="00FD3637" w:rsidRDefault="00237508" w:rsidP="0083463C">
      <w:pPr>
        <w:pStyle w:val="List1"/>
        <w:numPr>
          <w:ilvl w:val="0"/>
          <w:numId w:val="27"/>
        </w:numPr>
      </w:pPr>
      <w:r>
        <w:t>The NAVGUIDE.</w:t>
      </w:r>
    </w:p>
    <w:p w14:paraId="38B62549" w14:textId="52A9F77E" w:rsidR="00FD3637" w:rsidRDefault="00FD3637" w:rsidP="0083463C">
      <w:pPr>
        <w:pStyle w:val="Heading1"/>
      </w:pPr>
      <w:bookmarkStart w:id="225" w:name="_Toc533002933"/>
      <w:r>
        <w:t xml:space="preserve">MODULE 2 – </w:t>
      </w:r>
      <w:r w:rsidR="00237508" w:rsidRPr="00237508">
        <w:t>The IALA Maritime Buoyage System</w:t>
      </w:r>
      <w:bookmarkEnd w:id="225"/>
    </w:p>
    <w:p w14:paraId="3EC13451" w14:textId="77777777" w:rsidR="00FD3637" w:rsidRDefault="00FD3637" w:rsidP="00FD3637">
      <w:pPr>
        <w:pStyle w:val="Heading1separatationline"/>
      </w:pPr>
    </w:p>
    <w:p w14:paraId="1500D641" w14:textId="77777777" w:rsidR="00FD3637" w:rsidRDefault="00FD3637" w:rsidP="00FD3637">
      <w:pPr>
        <w:pStyle w:val="Heading2"/>
      </w:pPr>
      <w:bookmarkStart w:id="226" w:name="_Toc533002934"/>
      <w:r>
        <w:t>Scope</w:t>
      </w:r>
      <w:bookmarkEnd w:id="226"/>
    </w:p>
    <w:p w14:paraId="5C283262" w14:textId="77777777" w:rsidR="00FD3637" w:rsidRDefault="00FD3637" w:rsidP="00FD3637">
      <w:pPr>
        <w:pStyle w:val="Heading2separationline"/>
      </w:pPr>
    </w:p>
    <w:p w14:paraId="0D21D157" w14:textId="59DFB95D" w:rsidR="00FD3637" w:rsidRPr="00D34F9C" w:rsidRDefault="00237508" w:rsidP="00237508">
      <w:pPr>
        <w:pStyle w:val="BodyText"/>
      </w:pPr>
      <w:r w:rsidRPr="00237508">
        <w:t xml:space="preserve">This module describes the background and purpose of the IALA MBS and the type and function of floating and other </w:t>
      </w:r>
      <w:del w:id="227" w:author="Kevin Gregory" w:date="2021-02-09T09:35:00Z">
        <w:r w:rsidRPr="00237508" w:rsidDel="00805973">
          <w:delText xml:space="preserve">marks </w:delText>
        </w:r>
      </w:del>
      <w:ins w:id="228" w:author="Kevin Gregory" w:date="2021-02-09T09:35:00Z">
        <w:r w:rsidR="00805973">
          <w:t>AtoN</w:t>
        </w:r>
        <w:r w:rsidR="00805973" w:rsidRPr="00237508">
          <w:t xml:space="preserve"> </w:t>
        </w:r>
      </w:ins>
      <w:r w:rsidRPr="00237508">
        <w:t>detailed therein.</w:t>
      </w:r>
      <w:r w:rsidR="00CE5BF8">
        <w:t xml:space="preserve"> </w:t>
      </w:r>
    </w:p>
    <w:p w14:paraId="6568B41F" w14:textId="77777777" w:rsidR="00FD3637" w:rsidRDefault="00FD3637" w:rsidP="00FD3637">
      <w:pPr>
        <w:pStyle w:val="Heading2"/>
      </w:pPr>
      <w:bookmarkStart w:id="229" w:name="_Toc533002935"/>
      <w:r>
        <w:t>Learning Objective</w:t>
      </w:r>
      <w:bookmarkEnd w:id="229"/>
    </w:p>
    <w:p w14:paraId="7CD2E7F8" w14:textId="77777777" w:rsidR="00FD3637" w:rsidRDefault="00FD3637" w:rsidP="00FD3637">
      <w:pPr>
        <w:pStyle w:val="Heading2separationline"/>
      </w:pPr>
    </w:p>
    <w:p w14:paraId="421A05B6" w14:textId="3C050DE7" w:rsidR="00FD3637" w:rsidRPr="00FD3637" w:rsidRDefault="00237508" w:rsidP="00FD3637">
      <w:pPr>
        <w:pStyle w:val="BodyText"/>
      </w:pPr>
      <w:r w:rsidRPr="00237508">
        <w:t>To gain a satisfactory understanding of the background and principles of the IALA MBS; its rules; and descriptions of marks.</w:t>
      </w:r>
      <w:r w:rsidR="005871F3">
        <w:t xml:space="preserve"> </w:t>
      </w:r>
    </w:p>
    <w:p w14:paraId="7B59F141" w14:textId="77777777" w:rsidR="00FD3637" w:rsidRDefault="00FD3637" w:rsidP="00FD3637">
      <w:pPr>
        <w:pStyle w:val="Heading2"/>
      </w:pPr>
      <w:bookmarkStart w:id="230" w:name="_Toc533002936"/>
      <w:r>
        <w:t>S</w:t>
      </w:r>
      <w:r w:rsidR="003A30F5">
        <w:t>yllabus</w:t>
      </w:r>
      <w:bookmarkEnd w:id="230"/>
    </w:p>
    <w:p w14:paraId="44893829" w14:textId="77777777" w:rsidR="00FD3637" w:rsidRPr="00FD3637" w:rsidRDefault="00FD3637" w:rsidP="00FD3637">
      <w:pPr>
        <w:pStyle w:val="Heading2separationline"/>
      </w:pPr>
    </w:p>
    <w:p w14:paraId="5F3C45F3" w14:textId="059B1E3D" w:rsidR="00FD3637" w:rsidRDefault="00FD3637" w:rsidP="00237508">
      <w:pPr>
        <w:pStyle w:val="Heading3"/>
      </w:pPr>
      <w:bookmarkStart w:id="231" w:name="_Toc533002937"/>
      <w:r>
        <w:t xml:space="preserve">Lesson 1 – </w:t>
      </w:r>
      <w:r w:rsidR="00237508" w:rsidRPr="00237508">
        <w:t>Historical Background and Principles</w:t>
      </w:r>
      <w:bookmarkEnd w:id="231"/>
    </w:p>
    <w:p w14:paraId="06088798" w14:textId="4988B09F" w:rsidR="00237508" w:rsidRDefault="00237508" w:rsidP="00237508">
      <w:pPr>
        <w:pStyle w:val="List1"/>
        <w:numPr>
          <w:ilvl w:val="0"/>
          <w:numId w:val="29"/>
        </w:numPr>
      </w:pPr>
      <w:r>
        <w:t>Historical background.</w:t>
      </w:r>
    </w:p>
    <w:p w14:paraId="10467523" w14:textId="1E45F141" w:rsidR="00237508" w:rsidRDefault="00237508" w:rsidP="00237508">
      <w:pPr>
        <w:pStyle w:val="List1"/>
        <w:numPr>
          <w:ilvl w:val="0"/>
          <w:numId w:val="29"/>
        </w:numPr>
        <w:rPr>
          <w:ins w:id="232" w:author="Kevin Gregory" w:date="2021-02-09T09:41:00Z"/>
        </w:rPr>
      </w:pPr>
      <w:r>
        <w:t>General principles</w:t>
      </w:r>
      <w:ins w:id="233" w:author="Kevin Gregory" w:date="2021-02-09T09:42:00Z">
        <w:r w:rsidR="00027B3C">
          <w:t>, definition of a mark</w:t>
        </w:r>
      </w:ins>
      <w:ins w:id="234" w:author="Kevin Gregory" w:date="2021-02-09T09:43:00Z">
        <w:r w:rsidR="00027B3C">
          <w:t>,</w:t>
        </w:r>
      </w:ins>
      <w:ins w:id="235" w:author="Kevin Gregory" w:date="2021-02-09T09:42:00Z">
        <w:r w:rsidR="00805973">
          <w:t xml:space="preserve"> types of mark</w:t>
        </w:r>
      </w:ins>
      <w:ins w:id="236" w:author="Kevin Gregory" w:date="2021-02-09T09:43:00Z">
        <w:r w:rsidR="00027B3C">
          <w:t xml:space="preserve"> and their function</w:t>
        </w:r>
      </w:ins>
      <w:r>
        <w:t>.</w:t>
      </w:r>
    </w:p>
    <w:p w14:paraId="02698799" w14:textId="56AB845F" w:rsidR="00805973" w:rsidRDefault="00805973" w:rsidP="00237508">
      <w:pPr>
        <w:pStyle w:val="List1"/>
        <w:numPr>
          <w:ilvl w:val="0"/>
          <w:numId w:val="29"/>
        </w:numPr>
      </w:pPr>
      <w:ins w:id="237" w:author="Kevin Gregory" w:date="2021-02-09T09:41:00Z">
        <w:r>
          <w:t>Rules of the MBS</w:t>
        </w:r>
      </w:ins>
      <w:ins w:id="238" w:author="Kevin Gregory" w:date="2021-02-09T09:42:00Z">
        <w:r w:rsidR="00027B3C">
          <w:t xml:space="preserve"> for each mark</w:t>
        </w:r>
      </w:ins>
      <w:ins w:id="239" w:author="Kevin Gregory" w:date="2021-02-09T09:43:00Z">
        <w:r w:rsidR="00027B3C">
          <w:t xml:space="preserve"> including colour, </w:t>
        </w:r>
      </w:ins>
      <w:ins w:id="240" w:author="Kevin Gregory" w:date="2021-02-09T09:44:00Z">
        <w:r w:rsidR="00A24286">
          <w:t>s</w:t>
        </w:r>
      </w:ins>
      <w:ins w:id="241" w:author="Kevin Gregory" w:date="2021-02-09T09:43:00Z">
        <w:r w:rsidR="00027B3C">
          <w:t>hape, top</w:t>
        </w:r>
      </w:ins>
      <w:ins w:id="242" w:author="Kevin Gregory" w:date="2021-02-09T09:44:00Z">
        <w:r w:rsidR="00027B3C">
          <w:t xml:space="preserve"> </w:t>
        </w:r>
      </w:ins>
      <w:ins w:id="243" w:author="Kevin Gregory" w:date="2021-02-09T09:43:00Z">
        <w:r w:rsidR="00027B3C">
          <w:t>ma</w:t>
        </w:r>
      </w:ins>
      <w:ins w:id="244" w:author="Kevin Gregory" w:date="2021-02-09T09:44:00Z">
        <w:r w:rsidR="00027B3C">
          <w:t>rk and light</w:t>
        </w:r>
      </w:ins>
      <w:ins w:id="245" w:author="Kevin Gregory" w:date="2021-02-09T09:41:00Z">
        <w:r>
          <w:t>.</w:t>
        </w:r>
      </w:ins>
    </w:p>
    <w:p w14:paraId="7A088BEA" w14:textId="5DFF9EC8" w:rsidR="00237508" w:rsidRDefault="00237508" w:rsidP="00237508">
      <w:pPr>
        <w:pStyle w:val="List1"/>
        <w:numPr>
          <w:ilvl w:val="0"/>
          <w:numId w:val="29"/>
        </w:numPr>
      </w:pPr>
      <w:r>
        <w:lastRenderedPageBreak/>
        <w:t>Buoyage regions A and B.</w:t>
      </w:r>
    </w:p>
    <w:p w14:paraId="34EC85CC" w14:textId="3AAB3778" w:rsidR="00237508" w:rsidDel="00027B3C" w:rsidRDefault="00237508" w:rsidP="00237508">
      <w:pPr>
        <w:pStyle w:val="List1"/>
        <w:numPr>
          <w:ilvl w:val="0"/>
          <w:numId w:val="29"/>
        </w:numPr>
        <w:rPr>
          <w:del w:id="246" w:author="Kevin Gregory" w:date="2021-02-09T09:43:00Z"/>
        </w:rPr>
      </w:pPr>
      <w:del w:id="247" w:author="Kevin Gregory" w:date="2021-02-09T09:43:00Z">
        <w:r w:rsidDel="00027B3C">
          <w:delText>Types and function of marks including spar and small buoys.</w:delText>
        </w:r>
      </w:del>
    </w:p>
    <w:p w14:paraId="70D5AB43" w14:textId="78ACD5E2" w:rsidR="00237508" w:rsidDel="00027B3C" w:rsidRDefault="00237508" w:rsidP="00237508">
      <w:pPr>
        <w:pStyle w:val="List1"/>
        <w:numPr>
          <w:ilvl w:val="0"/>
          <w:numId w:val="29"/>
        </w:numPr>
        <w:rPr>
          <w:del w:id="248" w:author="Kevin Gregory" w:date="2021-02-09T09:43:00Z"/>
        </w:rPr>
      </w:pPr>
      <w:del w:id="249" w:author="Kevin Gregory" w:date="2021-02-09T09:43:00Z">
        <w:r w:rsidDel="00027B3C">
          <w:delText>IALA MBS Rules and use of topmarks.</w:delText>
        </w:r>
      </w:del>
    </w:p>
    <w:p w14:paraId="265458F1" w14:textId="0087B2B8" w:rsidR="005871F3" w:rsidRDefault="00237508" w:rsidP="0083463C">
      <w:pPr>
        <w:pStyle w:val="List1"/>
        <w:numPr>
          <w:ilvl w:val="0"/>
          <w:numId w:val="29"/>
        </w:numPr>
      </w:pPr>
      <w:r>
        <w:t>Marking new dangers.</w:t>
      </w:r>
    </w:p>
    <w:p w14:paraId="0CE4CAFA" w14:textId="76C84ADC" w:rsidR="005871F3" w:rsidRDefault="00D34F9C" w:rsidP="00237508">
      <w:pPr>
        <w:pStyle w:val="Heading3"/>
      </w:pPr>
      <w:bookmarkStart w:id="250" w:name="_Toc533002938"/>
      <w:r>
        <w:t xml:space="preserve">Lesson 2 - </w:t>
      </w:r>
      <w:r w:rsidR="00237508" w:rsidRPr="00237508">
        <w:t>Other Marks</w:t>
      </w:r>
      <w:bookmarkEnd w:id="250"/>
    </w:p>
    <w:p w14:paraId="400C4827" w14:textId="1FB128A4" w:rsidR="00237508" w:rsidRDefault="00237508" w:rsidP="00237508">
      <w:pPr>
        <w:pStyle w:val="List1"/>
        <w:numPr>
          <w:ilvl w:val="0"/>
          <w:numId w:val="30"/>
        </w:numPr>
      </w:pPr>
      <w:r>
        <w:t>Leading lines/ranges.</w:t>
      </w:r>
    </w:p>
    <w:p w14:paraId="3238C76D" w14:textId="6A70F1D1" w:rsidR="00237508" w:rsidRDefault="00237508" w:rsidP="00237508">
      <w:pPr>
        <w:pStyle w:val="List1"/>
        <w:numPr>
          <w:ilvl w:val="0"/>
          <w:numId w:val="30"/>
        </w:numPr>
      </w:pPr>
      <w:r>
        <w:t>Sector lights.</w:t>
      </w:r>
    </w:p>
    <w:p w14:paraId="47477079" w14:textId="09F9E1C1" w:rsidR="00237508" w:rsidRDefault="00237508" w:rsidP="00237508">
      <w:pPr>
        <w:pStyle w:val="List1"/>
        <w:numPr>
          <w:ilvl w:val="0"/>
          <w:numId w:val="30"/>
        </w:numPr>
      </w:pPr>
      <w:r>
        <w:t>Lighthouses and beacons.</w:t>
      </w:r>
    </w:p>
    <w:p w14:paraId="1AB29D90" w14:textId="52566222" w:rsidR="00237508" w:rsidRDefault="00237508" w:rsidP="00237508">
      <w:pPr>
        <w:pStyle w:val="List1"/>
        <w:numPr>
          <w:ilvl w:val="0"/>
          <w:numId w:val="30"/>
        </w:numPr>
      </w:pPr>
      <w:r>
        <w:t>Major floating aids.</w:t>
      </w:r>
    </w:p>
    <w:p w14:paraId="404B9FDA" w14:textId="56FF94F5" w:rsidR="005871F3" w:rsidRDefault="00237508" w:rsidP="00237508">
      <w:pPr>
        <w:pStyle w:val="List1"/>
        <w:numPr>
          <w:ilvl w:val="0"/>
          <w:numId w:val="30"/>
        </w:numPr>
      </w:pPr>
      <w:r>
        <w:t>Auxiliary marks.</w:t>
      </w:r>
    </w:p>
    <w:sectPr w:rsidR="005871F3" w:rsidSect="0010151D">
      <w:headerReference w:type="even" r:id="rId24"/>
      <w:headerReference w:type="default" r:id="rId25"/>
      <w:footerReference w:type="default" r:id="rId26"/>
      <w:headerReference w:type="first" r:id="rId27"/>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3F063A" w14:textId="77777777" w:rsidR="00A934F5" w:rsidRDefault="00A934F5" w:rsidP="003274DB">
      <w:r>
        <w:separator/>
      </w:r>
    </w:p>
    <w:p w14:paraId="1DDEB072" w14:textId="77777777" w:rsidR="00A934F5" w:rsidRDefault="00A934F5"/>
    <w:p w14:paraId="0323C2EF" w14:textId="77777777" w:rsidR="00A934F5" w:rsidRDefault="00A934F5"/>
    <w:p w14:paraId="0DFA032C" w14:textId="77777777" w:rsidR="00A934F5" w:rsidRDefault="00A934F5"/>
  </w:endnote>
  <w:endnote w:type="continuationSeparator" w:id="0">
    <w:p w14:paraId="1C300A3B" w14:textId="77777777" w:rsidR="00A934F5" w:rsidRDefault="00A934F5" w:rsidP="003274DB">
      <w:r>
        <w:continuationSeparator/>
      </w:r>
    </w:p>
    <w:p w14:paraId="7A053094" w14:textId="77777777" w:rsidR="00A934F5" w:rsidRDefault="00A934F5"/>
    <w:p w14:paraId="342591FB" w14:textId="77777777" w:rsidR="00A934F5" w:rsidRDefault="00A934F5"/>
    <w:p w14:paraId="205E1989" w14:textId="77777777" w:rsidR="00A934F5" w:rsidRDefault="00A934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E0002A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800000AF" w:usb1="5000204A" w:usb2="00000000" w:usb3="00000000" w:csb0="0000009B" w:csb1="00000000"/>
  </w:font>
  <w:font w:name="Avenir Next Condensed">
    <w:altName w:val="Arial Narrow"/>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C6AA10" w14:textId="77777777" w:rsidR="0083463C" w:rsidRPr="00AC24F4" w:rsidRDefault="0083463C" w:rsidP="00105104">
    <w:pPr>
      <w:rPr>
        <w:rFonts w:ascii="Avenir Book" w:hAnsi="Avenir Book"/>
        <w:color w:val="808080" w:themeColor="background1" w:themeShade="80"/>
        <w:sz w:val="13"/>
        <w:szCs w:val="13"/>
      </w:rPr>
    </w:pPr>
    <w:r>
      <w:rPr>
        <w:noProof/>
        <w:lang w:val="en-IE" w:eastAsia="en-IE"/>
      </w:rPr>
      <mc:AlternateContent>
        <mc:Choice Requires="wps">
          <w:drawing>
            <wp:anchor distT="0" distB="0" distL="114300" distR="114300" simplePos="0" relativeHeight="251669504" behindDoc="0" locked="0" layoutInCell="1" allowOverlap="1" wp14:anchorId="7070DFF2" wp14:editId="354C33F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29F053"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r w:rsidRPr="00AC24F4">
      <w:rPr>
        <w:rFonts w:ascii="Avenir Book" w:hAnsi="Avenir Book"/>
        <w:color w:val="808080" w:themeColor="background1" w:themeShade="80"/>
        <w:sz w:val="13"/>
        <w:szCs w:val="13"/>
      </w:rPr>
      <w:t>10, rue des Gaudines – 78100 Saint Germaine en Laye, France</w:t>
    </w:r>
  </w:p>
  <w:p w14:paraId="2C76EEEC" w14:textId="1370FD08" w:rsidR="0083463C" w:rsidRPr="00AC24F4" w:rsidRDefault="0083463C" w:rsidP="00105104">
    <w:pPr>
      <w:spacing w:after="40"/>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69B895AB" w14:textId="77777777" w:rsidR="0083463C" w:rsidRPr="00DE397B" w:rsidRDefault="0083463C" w:rsidP="00105104">
    <w:pPr>
      <w:spacing w:after="40"/>
      <w:rPr>
        <w:rFonts w:ascii="Avenir Book" w:hAnsi="Avenir Book"/>
        <w:b/>
        <w:color w:val="00558C"/>
        <w:sz w:val="14"/>
        <w:szCs w:val="14"/>
      </w:rPr>
    </w:pPr>
    <w:r w:rsidRPr="00DE397B">
      <w:rPr>
        <w:rFonts w:ascii="Avenir Book" w:hAnsi="Avenir Book"/>
        <w:b/>
        <w:color w:val="00558C"/>
        <w:sz w:val="14"/>
        <w:szCs w:val="14"/>
      </w:rPr>
      <w:t>www.iala-aism.org</w:t>
    </w:r>
  </w:p>
  <w:p w14:paraId="6952BB54" w14:textId="77777777" w:rsidR="0083463C" w:rsidRPr="00DE397B" w:rsidRDefault="0083463C" w:rsidP="00105104">
    <w:pPr>
      <w:rPr>
        <w:rFonts w:ascii="Avenir Next Condensed" w:hAnsi="Avenir Next Condensed"/>
        <w:iCs/>
        <w:color w:val="00558C"/>
        <w:sz w:val="14"/>
        <w:szCs w:val="14"/>
      </w:rPr>
    </w:pPr>
    <w:r w:rsidRPr="00DE397B">
      <w:rPr>
        <w:rFonts w:ascii="Avenir Next Condensed" w:hAnsi="Avenir Next Condensed"/>
        <w:iCs/>
        <w:color w:val="00558C"/>
        <w:sz w:val="14"/>
        <w:szCs w:val="14"/>
      </w:rPr>
      <w:t>International Association of Marine Aids to Navigation and Lighthouse Authorities</w:t>
    </w:r>
  </w:p>
  <w:p w14:paraId="348B5DC1" w14:textId="25E9692C" w:rsidR="0083463C" w:rsidRPr="00ED2A8D" w:rsidRDefault="0083463C" w:rsidP="00105104">
    <w:pPr>
      <w:pStyle w:val="Footer"/>
    </w:pPr>
    <w:r w:rsidRPr="00DE397B">
      <w:rPr>
        <w:rFonts w:ascii="Avenir Next Condensed" w:hAnsi="Avenir Next Condensed"/>
        <w:iCs/>
        <w:color w:val="00558C"/>
        <w:sz w:val="14"/>
        <w:szCs w:val="14"/>
      </w:rPr>
      <w:t>Association Internationale de Signalisation Maritime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F20BF5" w14:textId="77777777" w:rsidR="0083463C" w:rsidRPr="003028AF" w:rsidRDefault="0083463C" w:rsidP="003028AF">
    <w:pPr>
      <w:pStyle w:val="Footer"/>
      <w:rPr>
        <w:sz w:val="15"/>
        <w:szCs w:val="15"/>
      </w:rPr>
    </w:pPr>
  </w:p>
  <w:p w14:paraId="7CC1A0EC" w14:textId="77777777" w:rsidR="0083463C" w:rsidRDefault="0083463C" w:rsidP="00AB4A21">
    <w:pPr>
      <w:pStyle w:val="Footerportrait"/>
    </w:pPr>
  </w:p>
  <w:p w14:paraId="2B4785A8" w14:textId="46D489E9" w:rsidR="0083463C" w:rsidRPr="00C907DF" w:rsidRDefault="0083463C" w:rsidP="00AB4A21">
    <w:pPr>
      <w:pStyle w:val="Footerportrait"/>
    </w:pPr>
    <w:r>
      <w:rPr>
        <w:b w:val="0"/>
        <w:bCs/>
      </w:rPr>
      <w:fldChar w:fldCharType="begin"/>
    </w:r>
    <w:r>
      <w:rPr>
        <w:b w:val="0"/>
        <w:bCs/>
      </w:rPr>
      <w:instrText xml:space="preserve"> STYLEREF "Document type" \* MERGEFORMAT </w:instrText>
    </w:r>
    <w:r>
      <w:rPr>
        <w:b w:val="0"/>
        <w:bCs/>
      </w:rPr>
      <w:fldChar w:fldCharType="separate"/>
    </w:r>
    <w:r w:rsidR="004B7041">
      <w:rPr>
        <w:b w:val="0"/>
        <w:bCs/>
      </w:rPr>
      <w:t>IALA Model Course</w:t>
    </w:r>
    <w:r>
      <w:rPr>
        <w:b w:val="0"/>
        <w:bCs/>
      </w:rPr>
      <w:fldChar w:fldCharType="end"/>
    </w:r>
    <w:r>
      <w:t xml:space="preserve"> </w:t>
    </w:r>
    <w:fldSimple w:instr=" STYLEREF &quot;Document number&quot; \* MERGEFORMAT ">
      <w:r w:rsidR="004B7041">
        <w:t>L2.1.1 – 1.2C2001-1</w:t>
      </w:r>
    </w:fldSimple>
    <w:r w:rsidRPr="00C907DF">
      <w:t xml:space="preserve"> –</w:t>
    </w:r>
    <w:r>
      <w:t xml:space="preserve"> </w:t>
    </w:r>
    <w:fldSimple w:instr=" STYLEREF &quot;Document name&quot; \* MERGEFORMAT ">
      <w:r w:rsidR="004B7041">
        <w:t>Introduction to Marine Aids to Navigation</w:t>
      </w:r>
    </w:fldSimple>
    <w:r>
      <w:tab/>
    </w:r>
  </w:p>
  <w:p w14:paraId="71DF44B0" w14:textId="77777777" w:rsidR="0083463C" w:rsidRPr="008D2314" w:rsidRDefault="0083463C"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Pr>
        <w:rStyle w:val="PageNumber"/>
        <w:noProof/>
        <w:color w:val="00558C"/>
        <w:szCs w:val="15"/>
      </w:rPr>
      <w:t>3</w:t>
    </w:r>
    <w:r w:rsidRPr="008D2314">
      <w:rPr>
        <w:rStyle w:val="PageNumber"/>
        <w:color w:val="00558C"/>
        <w:szCs w:val="15"/>
      </w:rPr>
      <w:fldChar w:fldCharType="end"/>
    </w:r>
  </w:p>
  <w:p w14:paraId="1D5AF8CB" w14:textId="43B7598C" w:rsidR="0083463C" w:rsidRPr="003028AF" w:rsidRDefault="0083463C"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4B7041" w:rsidRPr="004B7041">
      <w:rPr>
        <w:bCs/>
        <w:noProof/>
        <w:szCs w:val="15"/>
        <w:lang w:val="en-US"/>
      </w:rPr>
      <w:t>Edition 1.01</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4B7041">
      <w:rPr>
        <w:noProof/>
        <w:szCs w:val="15"/>
      </w:rPr>
      <w:t>October 2012June 2021</w:t>
    </w:r>
    <w:r w:rsidRPr="003028AF">
      <w:rPr>
        <w:szCs w:val="15"/>
      </w:rPr>
      <w:fldChar w:fldCharType="end"/>
    </w:r>
    <w:r w:rsidRPr="003028AF">
      <w:rPr>
        <w:szCs w:val="15"/>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24475A" w14:textId="77777777" w:rsidR="0083463C" w:rsidRPr="002C5134" w:rsidRDefault="0083463C" w:rsidP="002C5134">
    <w:pPr>
      <w:pStyle w:val="Footer"/>
      <w:rPr>
        <w:sz w:val="15"/>
        <w:szCs w:val="15"/>
      </w:rPr>
    </w:pPr>
  </w:p>
  <w:p w14:paraId="06D21433" w14:textId="77777777" w:rsidR="0083463C" w:rsidRDefault="0083463C" w:rsidP="00D2697A">
    <w:pPr>
      <w:pStyle w:val="Footerlandscape"/>
    </w:pPr>
  </w:p>
  <w:p w14:paraId="445DAD76" w14:textId="0A96CBDD" w:rsidR="0083463C" w:rsidRPr="00C907DF" w:rsidRDefault="0083463C" w:rsidP="00D2697A">
    <w:pPr>
      <w:pStyle w:val="Footerlandscape"/>
      <w:rPr>
        <w:rStyle w:val="PageNumber"/>
        <w:szCs w:val="15"/>
      </w:rPr>
    </w:pPr>
    <w:r>
      <w:rPr>
        <w:bCs/>
        <w:noProof/>
      </w:rPr>
      <w:fldChar w:fldCharType="begin"/>
    </w:r>
    <w:r>
      <w:rPr>
        <w:bCs/>
        <w:noProof/>
      </w:rPr>
      <w:instrText xml:space="preserve"> STYLEREF "Document type" \* MERGEFORMAT </w:instrText>
    </w:r>
    <w:r>
      <w:rPr>
        <w:bCs/>
        <w:noProof/>
      </w:rPr>
      <w:fldChar w:fldCharType="separate"/>
    </w:r>
    <w:r w:rsidR="004B7041">
      <w:rPr>
        <w:bCs/>
        <w:noProof/>
      </w:rPr>
      <w:t>IALA Model Course</w:t>
    </w:r>
    <w:r>
      <w:rPr>
        <w:bCs/>
        <w:noProof/>
      </w:rPr>
      <w:fldChar w:fldCharType="end"/>
    </w:r>
    <w:r>
      <w:t xml:space="preserve"> </w:t>
    </w:r>
    <w:r>
      <w:rPr>
        <w:noProof/>
      </w:rPr>
      <w:fldChar w:fldCharType="begin"/>
    </w:r>
    <w:r>
      <w:rPr>
        <w:noProof/>
      </w:rPr>
      <w:instrText xml:space="preserve"> STYLEREF "Document number" \* MERGEFORMAT </w:instrText>
    </w:r>
    <w:r>
      <w:rPr>
        <w:noProof/>
      </w:rPr>
      <w:fldChar w:fldCharType="separate"/>
    </w:r>
    <w:r w:rsidR="004B7041">
      <w:rPr>
        <w:noProof/>
      </w:rPr>
      <w:t>L2.1.1 – 1.2C2001-1</w:t>
    </w:r>
    <w:r>
      <w:rPr>
        <w:noProof/>
      </w:rPr>
      <w:fldChar w:fldCharType="end"/>
    </w:r>
    <w:r w:rsidRPr="00C907DF">
      <w:t xml:space="preserve"> –</w:t>
    </w:r>
    <w:r>
      <w:t xml:space="preserve"> </w:t>
    </w:r>
    <w:r>
      <w:rPr>
        <w:noProof/>
      </w:rPr>
      <w:fldChar w:fldCharType="begin"/>
    </w:r>
    <w:r>
      <w:rPr>
        <w:noProof/>
      </w:rPr>
      <w:instrText xml:space="preserve"> STYLEREF "Document name" \* MERGEFORMAT </w:instrText>
    </w:r>
    <w:r>
      <w:rPr>
        <w:noProof/>
      </w:rPr>
      <w:fldChar w:fldCharType="separate"/>
    </w:r>
    <w:r w:rsidR="004B7041">
      <w:rPr>
        <w:noProof/>
      </w:rPr>
      <w:t>Introduction to Marine Aids to Navigation</w:t>
    </w:r>
    <w:r>
      <w:rPr>
        <w:noProof/>
      </w:rPr>
      <w:fldChar w:fldCharType="end"/>
    </w:r>
  </w:p>
  <w:p w14:paraId="58D465E7" w14:textId="6093BFAF" w:rsidR="0083463C" w:rsidRPr="00480D65" w:rsidRDefault="0083463C" w:rsidP="00D2697A">
    <w:pPr>
      <w:pStyle w:val="Footerlandscape"/>
    </w:pPr>
    <w:r>
      <w:rPr>
        <w:bCs/>
        <w:noProof/>
      </w:rPr>
      <w:fldChar w:fldCharType="begin"/>
    </w:r>
    <w:r>
      <w:rPr>
        <w:bCs/>
        <w:noProof/>
      </w:rPr>
      <w:instrText xml:space="preserve"> STYLEREF "Edition number" \* MERGEFORMAT </w:instrText>
    </w:r>
    <w:r>
      <w:rPr>
        <w:bCs/>
        <w:noProof/>
      </w:rPr>
      <w:fldChar w:fldCharType="separate"/>
    </w:r>
    <w:r w:rsidR="004B7041">
      <w:rPr>
        <w:bCs/>
        <w:noProof/>
      </w:rPr>
      <w:t>Edition 1.01</w:t>
    </w:r>
    <w:r>
      <w:rPr>
        <w:bCs/>
        <w:noProof/>
      </w:rPr>
      <w:fldChar w:fldCharType="end"/>
    </w:r>
    <w:r>
      <w:t xml:space="preserve">  </w:t>
    </w:r>
    <w:r>
      <w:rPr>
        <w:bCs/>
        <w:noProof/>
      </w:rPr>
      <w:fldChar w:fldCharType="begin"/>
    </w:r>
    <w:r>
      <w:rPr>
        <w:bCs/>
        <w:noProof/>
      </w:rPr>
      <w:instrText xml:space="preserve"> STYLEREF "Document date" \* MERGEFORMAT </w:instrText>
    </w:r>
    <w:r>
      <w:rPr>
        <w:bCs/>
        <w:noProof/>
      </w:rPr>
      <w:fldChar w:fldCharType="separate"/>
    </w:r>
    <w:r w:rsidR="004B7041">
      <w:rPr>
        <w:bCs/>
        <w:noProof/>
      </w:rPr>
      <w:t>October 2012June 2021</w:t>
    </w:r>
    <w:r>
      <w:rPr>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Pr>
        <w:noProof/>
      </w:rPr>
      <w:t>8</w:t>
    </w:r>
    <w:r w:rsidRPr="002C5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578381" w14:textId="77777777" w:rsidR="00A934F5" w:rsidRDefault="00A934F5">
      <w:r>
        <w:separator/>
      </w:r>
    </w:p>
    <w:p w14:paraId="6A5CD4B0" w14:textId="77777777" w:rsidR="00A934F5" w:rsidRDefault="00A934F5"/>
  </w:footnote>
  <w:footnote w:type="continuationSeparator" w:id="0">
    <w:p w14:paraId="02F06557" w14:textId="77777777" w:rsidR="00A934F5" w:rsidRDefault="00A934F5" w:rsidP="003274DB">
      <w:r>
        <w:continuationSeparator/>
      </w:r>
    </w:p>
    <w:p w14:paraId="5B6C60AB" w14:textId="77777777" w:rsidR="00A934F5" w:rsidRDefault="00A934F5"/>
    <w:p w14:paraId="67C56473" w14:textId="77777777" w:rsidR="00A934F5" w:rsidRDefault="00A934F5"/>
    <w:p w14:paraId="1AAB88F0" w14:textId="77777777" w:rsidR="00A934F5" w:rsidRDefault="00A934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E45896" w14:textId="655F9DB5" w:rsidR="0083463C" w:rsidRDefault="004B7041">
    <w:pPr>
      <w:pStyle w:val="Header"/>
    </w:pPr>
    <w:r>
      <w:rPr>
        <w:noProof/>
      </w:rPr>
      <w:pict w14:anchorId="7A608F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336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F7D718" w14:textId="1DCEDCF0" w:rsidR="0083463C" w:rsidRDefault="004B7041">
    <w:pPr>
      <w:pStyle w:val="Header"/>
    </w:pPr>
    <w:r>
      <w:rPr>
        <w:noProof/>
      </w:rPr>
      <w:pict w14:anchorId="274F07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59"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09E60A" w14:textId="60170591" w:rsidR="0083463C" w:rsidRDefault="0083463C" w:rsidP="00480D65">
    <w:pPr>
      <w:pStyle w:val="Header"/>
    </w:pPr>
    <w:r>
      <w:rPr>
        <w:noProof/>
        <w:lang w:val="en-IE" w:eastAsia="en-IE"/>
      </w:rPr>
      <w:drawing>
        <wp:anchor distT="0" distB="0" distL="114300" distR="114300" simplePos="0" relativeHeight="251678720" behindDoc="1" locked="0" layoutInCell="1" allowOverlap="1" wp14:anchorId="0B8EF895" wp14:editId="06E318DD">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84E250" w14:textId="40E8A725" w:rsidR="0083463C" w:rsidRDefault="004B7041">
    <w:pPr>
      <w:pStyle w:val="Header"/>
    </w:pPr>
    <w:r>
      <w:rPr>
        <w:noProof/>
      </w:rPr>
      <w:pict w14:anchorId="7683FF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 o:spid="_x0000_s2060"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FDE6A6" w14:textId="50A4D910" w:rsidR="0083463C" w:rsidRPr="00ED2A8D" w:rsidRDefault="0083463C" w:rsidP="008747E0">
    <w:pPr>
      <w:pStyle w:val="Header"/>
    </w:pPr>
    <w:r w:rsidRPr="00442889">
      <w:rPr>
        <w:noProof/>
        <w:lang w:val="en-IE" w:eastAsia="en-IE"/>
      </w:rPr>
      <w:drawing>
        <wp:anchor distT="0" distB="0" distL="114300" distR="114300" simplePos="0" relativeHeight="251657214" behindDoc="1" locked="0" layoutInCell="1" allowOverlap="1" wp14:anchorId="3B89177E" wp14:editId="1557032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9862EF8" w14:textId="77777777" w:rsidR="0083463C" w:rsidRPr="00ED2A8D" w:rsidRDefault="0083463C" w:rsidP="008747E0">
    <w:pPr>
      <w:pStyle w:val="Header"/>
    </w:pPr>
  </w:p>
  <w:p w14:paraId="4BC4B091" w14:textId="77777777" w:rsidR="0083463C" w:rsidRDefault="0083463C" w:rsidP="008747E0">
    <w:pPr>
      <w:pStyle w:val="Header"/>
    </w:pPr>
  </w:p>
  <w:p w14:paraId="53B687A9" w14:textId="77777777" w:rsidR="0083463C" w:rsidRDefault="0083463C" w:rsidP="008747E0">
    <w:pPr>
      <w:pStyle w:val="Header"/>
    </w:pPr>
  </w:p>
  <w:p w14:paraId="1C7F4832" w14:textId="77777777" w:rsidR="0083463C" w:rsidRDefault="0083463C" w:rsidP="008747E0">
    <w:pPr>
      <w:pStyle w:val="Header"/>
    </w:pPr>
  </w:p>
  <w:p w14:paraId="5A016BEC" w14:textId="77777777" w:rsidR="0083463C" w:rsidRDefault="0083463C" w:rsidP="008747E0">
    <w:pPr>
      <w:pStyle w:val="Header"/>
    </w:pPr>
  </w:p>
  <w:p w14:paraId="03961AB3" w14:textId="77777777" w:rsidR="0083463C" w:rsidRDefault="0083463C" w:rsidP="008747E0">
    <w:pPr>
      <w:pStyle w:val="Header"/>
    </w:pPr>
    <w:r>
      <w:rPr>
        <w:noProof/>
        <w:lang w:val="en-IE" w:eastAsia="en-IE"/>
      </w:rPr>
      <w:drawing>
        <wp:anchor distT="0" distB="0" distL="114300" distR="114300" simplePos="0" relativeHeight="251656189" behindDoc="1" locked="0" layoutInCell="1" allowOverlap="1" wp14:anchorId="461FF855" wp14:editId="30D74C60">
          <wp:simplePos x="0" y="0"/>
          <wp:positionH relativeFrom="page">
            <wp:posOffset>51435</wp:posOffset>
          </wp:positionH>
          <wp:positionV relativeFrom="page">
            <wp:posOffset>1413164</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308AEFF6" w14:textId="77777777" w:rsidR="0083463C" w:rsidRPr="00ED2A8D" w:rsidRDefault="0083463C" w:rsidP="008747E0">
    <w:pPr>
      <w:pStyle w:val="Header"/>
    </w:pPr>
  </w:p>
  <w:p w14:paraId="5D248D47" w14:textId="77777777" w:rsidR="0083463C" w:rsidRPr="00ED2A8D" w:rsidRDefault="0083463C"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7F0CD9" w14:textId="36A39209" w:rsidR="0083463C" w:rsidRDefault="004B7041">
    <w:pPr>
      <w:pStyle w:val="Header"/>
    </w:pPr>
    <w:r>
      <w:rPr>
        <w:noProof/>
      </w:rPr>
      <w:pict w14:anchorId="76B270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3161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5C1B64" w14:textId="1DAD9A9C" w:rsidR="0083463C" w:rsidRDefault="004B7041">
    <w:pPr>
      <w:pStyle w:val="Header"/>
    </w:pPr>
    <w:r>
      <w:rPr>
        <w:noProof/>
      </w:rPr>
      <w:pict w14:anchorId="329BCA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2752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F5F536" w14:textId="28851387" w:rsidR="0083463C" w:rsidRPr="00ED2A8D" w:rsidRDefault="0083463C" w:rsidP="008747E0">
    <w:pPr>
      <w:pStyle w:val="Header"/>
    </w:pPr>
    <w:r>
      <w:rPr>
        <w:noProof/>
        <w:lang w:val="en-IE" w:eastAsia="en-IE"/>
      </w:rPr>
      <w:drawing>
        <wp:anchor distT="0" distB="0" distL="114300" distR="114300" simplePos="0" relativeHeight="251658752" behindDoc="1" locked="0" layoutInCell="1" allowOverlap="1" wp14:anchorId="1FEA452C" wp14:editId="796C61ED">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ACCDBD4" w14:textId="77777777" w:rsidR="0083463C" w:rsidRPr="00ED2A8D" w:rsidRDefault="0083463C" w:rsidP="008747E0">
    <w:pPr>
      <w:pStyle w:val="Header"/>
    </w:pPr>
  </w:p>
  <w:p w14:paraId="001A2B3D" w14:textId="77777777" w:rsidR="0083463C" w:rsidRDefault="0083463C" w:rsidP="008747E0">
    <w:pPr>
      <w:pStyle w:val="Header"/>
    </w:pPr>
  </w:p>
  <w:p w14:paraId="06F960C3" w14:textId="77777777" w:rsidR="0083463C" w:rsidRDefault="0083463C" w:rsidP="008747E0">
    <w:pPr>
      <w:pStyle w:val="Header"/>
    </w:pPr>
  </w:p>
  <w:p w14:paraId="2801C2A7" w14:textId="77777777" w:rsidR="0083463C" w:rsidRDefault="0083463C" w:rsidP="008747E0">
    <w:pPr>
      <w:pStyle w:val="Header"/>
    </w:pPr>
  </w:p>
  <w:p w14:paraId="66955028" w14:textId="2540C421" w:rsidR="0083463C" w:rsidRPr="00441393" w:rsidRDefault="0083463C" w:rsidP="00441393">
    <w:pPr>
      <w:pStyle w:val="Contents"/>
    </w:pPr>
    <w:r>
      <w:t>DOCUMENT HISTORY</w:t>
    </w:r>
  </w:p>
  <w:p w14:paraId="0930F4C6" w14:textId="77777777" w:rsidR="0083463C" w:rsidRPr="00ED2A8D" w:rsidRDefault="0083463C" w:rsidP="008747E0">
    <w:pPr>
      <w:pStyle w:val="Header"/>
    </w:pPr>
  </w:p>
  <w:p w14:paraId="362B10D2" w14:textId="77777777" w:rsidR="0083463C" w:rsidRPr="00AC33A2" w:rsidRDefault="0083463C"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DD26AC" w14:textId="0D684698" w:rsidR="0083463C" w:rsidRDefault="004B7041">
    <w:pPr>
      <w:pStyle w:val="Header"/>
    </w:pPr>
    <w:r>
      <w:rPr>
        <w:noProof/>
      </w:rPr>
      <w:pict w14:anchorId="3B42D1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254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F06A53" w14:textId="2934E471" w:rsidR="0083463C" w:rsidRDefault="004B7041">
    <w:pPr>
      <w:pStyle w:val="Header"/>
    </w:pPr>
    <w:r>
      <w:rPr>
        <w:noProof/>
      </w:rPr>
      <w:pict w14:anchorId="426EA1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2137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B2B6CA" w14:textId="715C6DB8" w:rsidR="0083463C" w:rsidRPr="00ED2A8D" w:rsidRDefault="0083463C" w:rsidP="008747E0">
    <w:pPr>
      <w:pStyle w:val="Header"/>
    </w:pPr>
    <w:r>
      <w:rPr>
        <w:noProof/>
        <w:lang w:val="en-IE" w:eastAsia="en-IE"/>
      </w:rPr>
      <w:drawing>
        <wp:anchor distT="0" distB="0" distL="114300" distR="114300" simplePos="0" relativeHeight="251674624" behindDoc="1" locked="0" layoutInCell="1" allowOverlap="1" wp14:anchorId="4DF5C319" wp14:editId="684A759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31B3A14" w14:textId="77777777" w:rsidR="0083463C" w:rsidRPr="00ED2A8D" w:rsidRDefault="0083463C" w:rsidP="008747E0">
    <w:pPr>
      <w:pStyle w:val="Header"/>
    </w:pPr>
  </w:p>
  <w:p w14:paraId="468FCACF" w14:textId="77777777" w:rsidR="0083463C" w:rsidRDefault="0083463C" w:rsidP="008747E0">
    <w:pPr>
      <w:pStyle w:val="Header"/>
    </w:pPr>
  </w:p>
  <w:p w14:paraId="1564543A" w14:textId="77777777" w:rsidR="0083463C" w:rsidRDefault="0083463C" w:rsidP="008747E0">
    <w:pPr>
      <w:pStyle w:val="Header"/>
    </w:pPr>
  </w:p>
  <w:p w14:paraId="44FFE433" w14:textId="77777777" w:rsidR="0083463C" w:rsidRDefault="0083463C" w:rsidP="008747E0">
    <w:pPr>
      <w:pStyle w:val="Header"/>
    </w:pPr>
  </w:p>
  <w:p w14:paraId="27E25C09" w14:textId="77777777" w:rsidR="0083463C" w:rsidRPr="00441393" w:rsidRDefault="0083463C" w:rsidP="00441393">
    <w:pPr>
      <w:pStyle w:val="Contents"/>
    </w:pPr>
    <w:r>
      <w:t>CONTENTS</w:t>
    </w:r>
  </w:p>
  <w:p w14:paraId="31F18123" w14:textId="77777777" w:rsidR="0083463C" w:rsidRPr="00ED2A8D" w:rsidRDefault="0083463C" w:rsidP="008747E0">
    <w:pPr>
      <w:pStyle w:val="Header"/>
    </w:pPr>
  </w:p>
  <w:p w14:paraId="18F3FA94" w14:textId="77777777" w:rsidR="0083463C" w:rsidRPr="00AC33A2" w:rsidRDefault="0083463C"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980188" w14:textId="2C46BF46" w:rsidR="0083463C" w:rsidRDefault="004B7041">
    <w:pPr>
      <w:pStyle w:val="Header"/>
    </w:pPr>
    <w:r>
      <w:rPr>
        <w:noProof/>
      </w:rPr>
      <w:pict w14:anchorId="65CAB3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1932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FAECE1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0B04C1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7E7E3F1C"/>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E1DC363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0FCC11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83AC3C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AC0EE7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EFAC8D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49C9E8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E7E01D9"/>
    <w:multiLevelType w:val="hybridMultilevel"/>
    <w:tmpl w:val="ECFE5922"/>
    <w:lvl w:ilvl="0" w:tplc="80B652C2">
      <w:start w:val="1"/>
      <w:numFmt w:val="decimal"/>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9DF1BFF"/>
    <w:multiLevelType w:val="multilevel"/>
    <w:tmpl w:val="74147F36"/>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22"/>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22F2345"/>
    <w:multiLevelType w:val="hybridMultilevel"/>
    <w:tmpl w:val="27E29144"/>
    <w:lvl w:ilvl="0" w:tplc="421EF91E">
      <w:start w:val="1"/>
      <w:numFmt w:val="decimal"/>
      <w:pStyle w:val="Reference"/>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6"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7"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B65365"/>
    <w:multiLevelType w:val="multilevel"/>
    <w:tmpl w:val="8820B59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77E425FF"/>
    <w:multiLevelType w:val="multilevel"/>
    <w:tmpl w:val="619407B4"/>
    <w:lvl w:ilvl="0">
      <w:start w:val="1"/>
      <w:numFmt w:val="upperLetter"/>
      <w:pStyle w:val="Part"/>
      <w:lvlText w:val="PART %1"/>
      <w:lvlJc w:val="left"/>
      <w:pPr>
        <w:ind w:left="360" w:hanging="360"/>
      </w:pPr>
      <w:rPr>
        <w:rFonts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13"/>
  </w:num>
  <w:num w:numId="3">
    <w:abstractNumId w:val="15"/>
  </w:num>
  <w:num w:numId="4">
    <w:abstractNumId w:val="11"/>
  </w:num>
  <w:num w:numId="5">
    <w:abstractNumId w:val="19"/>
  </w:num>
  <w:num w:numId="6">
    <w:abstractNumId w:val="24"/>
  </w:num>
  <w:num w:numId="7">
    <w:abstractNumId w:val="32"/>
  </w:num>
  <w:num w:numId="8">
    <w:abstractNumId w:val="29"/>
  </w:num>
  <w:num w:numId="9">
    <w:abstractNumId w:val="22"/>
  </w:num>
  <w:num w:numId="10">
    <w:abstractNumId w:val="18"/>
  </w:num>
  <w:num w:numId="11">
    <w:abstractNumId w:val="12"/>
  </w:num>
  <w:num w:numId="12">
    <w:abstractNumId w:val="8"/>
  </w:num>
  <w:num w:numId="13">
    <w:abstractNumId w:val="16"/>
  </w:num>
  <w:num w:numId="14">
    <w:abstractNumId w:val="14"/>
  </w:num>
  <w:num w:numId="15">
    <w:abstractNumId w:val="20"/>
  </w:num>
  <w:num w:numId="16">
    <w:abstractNumId w:val="23"/>
  </w:num>
  <w:num w:numId="17">
    <w:abstractNumId w:val="27"/>
  </w:num>
  <w:num w:numId="18">
    <w:abstractNumId w:val="31"/>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30"/>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0"/>
  </w:num>
  <w:num w:numId="43">
    <w:abstractNumId w:val="1"/>
  </w:num>
  <w:num w:numId="44">
    <w:abstractNumId w:val="2"/>
  </w:num>
  <w:num w:numId="45">
    <w:abstractNumId w:val="4"/>
  </w:num>
  <w:num w:numId="46">
    <w:abstractNumId w:val="5"/>
  </w:num>
  <w:num w:numId="47">
    <w:abstractNumId w:val="6"/>
  </w:num>
  <w:num w:numId="48">
    <w:abstractNumId w:val="7"/>
  </w:num>
  <w:num w:numId="49">
    <w:abstractNumId w:val="3"/>
  </w:num>
  <w:num w:numId="50">
    <w:abstractNumId w:val="9"/>
  </w:num>
  <w:num w:numId="51">
    <w:abstractNumId w:val="25"/>
  </w:num>
  <w:numIdMacAtCleanup w:val="4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evin Gregory">
    <w15:presenceInfo w15:providerId="None" w15:userId="Kevin Gregor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5BF8"/>
    <w:rsid w:val="00005AC9"/>
    <w:rsid w:val="000174F9"/>
    <w:rsid w:val="00024972"/>
    <w:rsid w:val="000249C2"/>
    <w:rsid w:val="000258F6"/>
    <w:rsid w:val="000268A9"/>
    <w:rsid w:val="00027447"/>
    <w:rsid w:val="00027B3C"/>
    <w:rsid w:val="000379A7"/>
    <w:rsid w:val="00040EB8"/>
    <w:rsid w:val="000537D0"/>
    <w:rsid w:val="00057B6D"/>
    <w:rsid w:val="00061A7B"/>
    <w:rsid w:val="0008654C"/>
    <w:rsid w:val="000904ED"/>
    <w:rsid w:val="00093294"/>
    <w:rsid w:val="000A27A8"/>
    <w:rsid w:val="000A367B"/>
    <w:rsid w:val="000A5291"/>
    <w:rsid w:val="000B1A77"/>
    <w:rsid w:val="000C711B"/>
    <w:rsid w:val="000D474B"/>
    <w:rsid w:val="000D6611"/>
    <w:rsid w:val="000D6693"/>
    <w:rsid w:val="000E3954"/>
    <w:rsid w:val="000E3E52"/>
    <w:rsid w:val="000F0F9F"/>
    <w:rsid w:val="000F2CFD"/>
    <w:rsid w:val="000F3F43"/>
    <w:rsid w:val="0010151D"/>
    <w:rsid w:val="00105104"/>
    <w:rsid w:val="00112B84"/>
    <w:rsid w:val="00113D5B"/>
    <w:rsid w:val="00113EFD"/>
    <w:rsid w:val="00113F8F"/>
    <w:rsid w:val="001205DE"/>
    <w:rsid w:val="001214A0"/>
    <w:rsid w:val="001349DB"/>
    <w:rsid w:val="001361CD"/>
    <w:rsid w:val="00136E58"/>
    <w:rsid w:val="00156525"/>
    <w:rsid w:val="00161325"/>
    <w:rsid w:val="0017295E"/>
    <w:rsid w:val="00180C11"/>
    <w:rsid w:val="001836BE"/>
    <w:rsid w:val="001862D3"/>
    <w:rsid w:val="001875B1"/>
    <w:rsid w:val="00196949"/>
    <w:rsid w:val="001D0A1D"/>
    <w:rsid w:val="001D49B4"/>
    <w:rsid w:val="001D4A3E"/>
    <w:rsid w:val="001E0F67"/>
    <w:rsid w:val="001E416D"/>
    <w:rsid w:val="00201337"/>
    <w:rsid w:val="002022EA"/>
    <w:rsid w:val="00205B17"/>
    <w:rsid w:val="00205D9B"/>
    <w:rsid w:val="002204DA"/>
    <w:rsid w:val="00221B95"/>
    <w:rsid w:val="0022371A"/>
    <w:rsid w:val="00237508"/>
    <w:rsid w:val="0024375D"/>
    <w:rsid w:val="00245E64"/>
    <w:rsid w:val="0025141E"/>
    <w:rsid w:val="002520AD"/>
    <w:rsid w:val="00257DF8"/>
    <w:rsid w:val="00257E4A"/>
    <w:rsid w:val="0027175D"/>
    <w:rsid w:val="00274ADD"/>
    <w:rsid w:val="00274C29"/>
    <w:rsid w:val="00280DE0"/>
    <w:rsid w:val="002850E5"/>
    <w:rsid w:val="00292085"/>
    <w:rsid w:val="00292996"/>
    <w:rsid w:val="002974BA"/>
    <w:rsid w:val="002A29D4"/>
    <w:rsid w:val="002A689F"/>
    <w:rsid w:val="002B598C"/>
    <w:rsid w:val="002C0E81"/>
    <w:rsid w:val="002C5134"/>
    <w:rsid w:val="002C7B21"/>
    <w:rsid w:val="002E22F4"/>
    <w:rsid w:val="002E4993"/>
    <w:rsid w:val="002E5BAC"/>
    <w:rsid w:val="002E7635"/>
    <w:rsid w:val="002F265A"/>
    <w:rsid w:val="002F3536"/>
    <w:rsid w:val="003028AF"/>
    <w:rsid w:val="00303A03"/>
    <w:rsid w:val="00303A2B"/>
    <w:rsid w:val="00305EFE"/>
    <w:rsid w:val="00313D85"/>
    <w:rsid w:val="0031400E"/>
    <w:rsid w:val="00315CE3"/>
    <w:rsid w:val="00320639"/>
    <w:rsid w:val="003251FE"/>
    <w:rsid w:val="003274DB"/>
    <w:rsid w:val="00327ADA"/>
    <w:rsid w:val="00327FBF"/>
    <w:rsid w:val="00337A42"/>
    <w:rsid w:val="0036382D"/>
    <w:rsid w:val="00367068"/>
    <w:rsid w:val="00380350"/>
    <w:rsid w:val="00380B4E"/>
    <w:rsid w:val="00380F03"/>
    <w:rsid w:val="003816E4"/>
    <w:rsid w:val="00383EE9"/>
    <w:rsid w:val="003840BF"/>
    <w:rsid w:val="0038528A"/>
    <w:rsid w:val="0038629E"/>
    <w:rsid w:val="003A30F5"/>
    <w:rsid w:val="003A368B"/>
    <w:rsid w:val="003A7759"/>
    <w:rsid w:val="003B03EA"/>
    <w:rsid w:val="003C761F"/>
    <w:rsid w:val="003C7C34"/>
    <w:rsid w:val="003D0F37"/>
    <w:rsid w:val="003D2B40"/>
    <w:rsid w:val="003D5150"/>
    <w:rsid w:val="003E3151"/>
    <w:rsid w:val="003F191B"/>
    <w:rsid w:val="003F1C3A"/>
    <w:rsid w:val="003F1ECC"/>
    <w:rsid w:val="003F583F"/>
    <w:rsid w:val="0042518D"/>
    <w:rsid w:val="0042639D"/>
    <w:rsid w:val="00434423"/>
    <w:rsid w:val="00441393"/>
    <w:rsid w:val="00447CF0"/>
    <w:rsid w:val="00447E14"/>
    <w:rsid w:val="00456F10"/>
    <w:rsid w:val="00460100"/>
    <w:rsid w:val="00465491"/>
    <w:rsid w:val="00480D65"/>
    <w:rsid w:val="00492A8D"/>
    <w:rsid w:val="004B7041"/>
    <w:rsid w:val="004D0799"/>
    <w:rsid w:val="004D6481"/>
    <w:rsid w:val="004E1D57"/>
    <w:rsid w:val="004E2F16"/>
    <w:rsid w:val="004F16C9"/>
    <w:rsid w:val="00501587"/>
    <w:rsid w:val="00503044"/>
    <w:rsid w:val="0050650A"/>
    <w:rsid w:val="00513460"/>
    <w:rsid w:val="00523666"/>
    <w:rsid w:val="00526234"/>
    <w:rsid w:val="00557434"/>
    <w:rsid w:val="00580763"/>
    <w:rsid w:val="00581AB5"/>
    <w:rsid w:val="005871F3"/>
    <w:rsid w:val="00595415"/>
    <w:rsid w:val="00597652"/>
    <w:rsid w:val="005A080B"/>
    <w:rsid w:val="005A7BDC"/>
    <w:rsid w:val="005B12A5"/>
    <w:rsid w:val="005B2163"/>
    <w:rsid w:val="005C161A"/>
    <w:rsid w:val="005C1BCB"/>
    <w:rsid w:val="005C1ED7"/>
    <w:rsid w:val="005C2312"/>
    <w:rsid w:val="005C299E"/>
    <w:rsid w:val="005C4735"/>
    <w:rsid w:val="005C5C63"/>
    <w:rsid w:val="005C71FF"/>
    <w:rsid w:val="005D304B"/>
    <w:rsid w:val="005D6E5D"/>
    <w:rsid w:val="005E3989"/>
    <w:rsid w:val="005E4659"/>
    <w:rsid w:val="005E6557"/>
    <w:rsid w:val="005F1386"/>
    <w:rsid w:val="005F17C2"/>
    <w:rsid w:val="005F3D69"/>
    <w:rsid w:val="0060102B"/>
    <w:rsid w:val="006127AC"/>
    <w:rsid w:val="00617F1B"/>
    <w:rsid w:val="00634A78"/>
    <w:rsid w:val="00642025"/>
    <w:rsid w:val="0065107F"/>
    <w:rsid w:val="00651526"/>
    <w:rsid w:val="00661C96"/>
    <w:rsid w:val="00665C35"/>
    <w:rsid w:val="00666061"/>
    <w:rsid w:val="00667424"/>
    <w:rsid w:val="00667792"/>
    <w:rsid w:val="00671677"/>
    <w:rsid w:val="00674DCF"/>
    <w:rsid w:val="006750F2"/>
    <w:rsid w:val="00676E16"/>
    <w:rsid w:val="0068553C"/>
    <w:rsid w:val="00685F34"/>
    <w:rsid w:val="00687E10"/>
    <w:rsid w:val="006975A8"/>
    <w:rsid w:val="006A2EC5"/>
    <w:rsid w:val="006A5D9D"/>
    <w:rsid w:val="006B767B"/>
    <w:rsid w:val="006E0818"/>
    <w:rsid w:val="006E0E7D"/>
    <w:rsid w:val="006F032D"/>
    <w:rsid w:val="006F1C14"/>
    <w:rsid w:val="0070681D"/>
    <w:rsid w:val="0072737A"/>
    <w:rsid w:val="00731DEE"/>
    <w:rsid w:val="007342FE"/>
    <w:rsid w:val="0074704E"/>
    <w:rsid w:val="00750AF1"/>
    <w:rsid w:val="007519FD"/>
    <w:rsid w:val="007542FF"/>
    <w:rsid w:val="007604B2"/>
    <w:rsid w:val="0076167A"/>
    <w:rsid w:val="007715E8"/>
    <w:rsid w:val="00776004"/>
    <w:rsid w:val="0078486B"/>
    <w:rsid w:val="00785A39"/>
    <w:rsid w:val="00787D8A"/>
    <w:rsid w:val="00790277"/>
    <w:rsid w:val="00791EBC"/>
    <w:rsid w:val="00793577"/>
    <w:rsid w:val="007A1BB1"/>
    <w:rsid w:val="007A446A"/>
    <w:rsid w:val="007A6476"/>
    <w:rsid w:val="007A6530"/>
    <w:rsid w:val="007A769D"/>
    <w:rsid w:val="007B29A6"/>
    <w:rsid w:val="007B6A93"/>
    <w:rsid w:val="007B7FEC"/>
    <w:rsid w:val="007C78B2"/>
    <w:rsid w:val="007D2107"/>
    <w:rsid w:val="007D5895"/>
    <w:rsid w:val="007D747F"/>
    <w:rsid w:val="007D77AB"/>
    <w:rsid w:val="007E30DF"/>
    <w:rsid w:val="007F7544"/>
    <w:rsid w:val="00800995"/>
    <w:rsid w:val="00805973"/>
    <w:rsid w:val="00815E10"/>
    <w:rsid w:val="008210D8"/>
    <w:rsid w:val="008326B2"/>
    <w:rsid w:val="0083463C"/>
    <w:rsid w:val="0083626A"/>
    <w:rsid w:val="00846831"/>
    <w:rsid w:val="0084683E"/>
    <w:rsid w:val="008533FB"/>
    <w:rsid w:val="00853494"/>
    <w:rsid w:val="00864E45"/>
    <w:rsid w:val="00865532"/>
    <w:rsid w:val="008737D3"/>
    <w:rsid w:val="008747E0"/>
    <w:rsid w:val="00876841"/>
    <w:rsid w:val="008827A8"/>
    <w:rsid w:val="00882B3C"/>
    <w:rsid w:val="00883AE3"/>
    <w:rsid w:val="0088489E"/>
    <w:rsid w:val="008972C3"/>
    <w:rsid w:val="008B501C"/>
    <w:rsid w:val="008C27BE"/>
    <w:rsid w:val="008C33B5"/>
    <w:rsid w:val="008D1B79"/>
    <w:rsid w:val="008D2314"/>
    <w:rsid w:val="008E1F69"/>
    <w:rsid w:val="008E54F8"/>
    <w:rsid w:val="008E5E93"/>
    <w:rsid w:val="008F57D8"/>
    <w:rsid w:val="00902834"/>
    <w:rsid w:val="00913B44"/>
    <w:rsid w:val="00914E26"/>
    <w:rsid w:val="0091590F"/>
    <w:rsid w:val="009249A2"/>
    <w:rsid w:val="00924ABF"/>
    <w:rsid w:val="0092540C"/>
    <w:rsid w:val="00925E0F"/>
    <w:rsid w:val="00931A57"/>
    <w:rsid w:val="009414E6"/>
    <w:rsid w:val="0094549B"/>
    <w:rsid w:val="00945B52"/>
    <w:rsid w:val="0095330D"/>
    <w:rsid w:val="00956797"/>
    <w:rsid w:val="00971591"/>
    <w:rsid w:val="00974564"/>
    <w:rsid w:val="00974BC7"/>
    <w:rsid w:val="00974E99"/>
    <w:rsid w:val="009764FA"/>
    <w:rsid w:val="009773B0"/>
    <w:rsid w:val="00980192"/>
    <w:rsid w:val="0098220E"/>
    <w:rsid w:val="00982A6D"/>
    <w:rsid w:val="009865F4"/>
    <w:rsid w:val="0099427B"/>
    <w:rsid w:val="00994D97"/>
    <w:rsid w:val="009A1FCD"/>
    <w:rsid w:val="009A5F67"/>
    <w:rsid w:val="009B2948"/>
    <w:rsid w:val="009B785E"/>
    <w:rsid w:val="009C25D3"/>
    <w:rsid w:val="009C26F8"/>
    <w:rsid w:val="009C609E"/>
    <w:rsid w:val="009E16EC"/>
    <w:rsid w:val="009E4A4D"/>
    <w:rsid w:val="009F081F"/>
    <w:rsid w:val="00A03913"/>
    <w:rsid w:val="00A06C10"/>
    <w:rsid w:val="00A13E56"/>
    <w:rsid w:val="00A24286"/>
    <w:rsid w:val="00A24838"/>
    <w:rsid w:val="00A40526"/>
    <w:rsid w:val="00A4308C"/>
    <w:rsid w:val="00A4469B"/>
    <w:rsid w:val="00A549B3"/>
    <w:rsid w:val="00A619B1"/>
    <w:rsid w:val="00A660F5"/>
    <w:rsid w:val="00A668D2"/>
    <w:rsid w:val="00A72ED7"/>
    <w:rsid w:val="00A8083F"/>
    <w:rsid w:val="00A84CE0"/>
    <w:rsid w:val="00A90D86"/>
    <w:rsid w:val="00A93103"/>
    <w:rsid w:val="00A934F5"/>
    <w:rsid w:val="00AA3E01"/>
    <w:rsid w:val="00AA7005"/>
    <w:rsid w:val="00AB0657"/>
    <w:rsid w:val="00AB46CD"/>
    <w:rsid w:val="00AB4A21"/>
    <w:rsid w:val="00AB4FB9"/>
    <w:rsid w:val="00AB7C61"/>
    <w:rsid w:val="00AC1940"/>
    <w:rsid w:val="00AC33A2"/>
    <w:rsid w:val="00AD4E86"/>
    <w:rsid w:val="00AE65F1"/>
    <w:rsid w:val="00AE6BB4"/>
    <w:rsid w:val="00AE74AD"/>
    <w:rsid w:val="00AF159C"/>
    <w:rsid w:val="00B01873"/>
    <w:rsid w:val="00B03F1C"/>
    <w:rsid w:val="00B153AD"/>
    <w:rsid w:val="00B17253"/>
    <w:rsid w:val="00B249F1"/>
    <w:rsid w:val="00B278E9"/>
    <w:rsid w:val="00B31A41"/>
    <w:rsid w:val="00B40199"/>
    <w:rsid w:val="00B46745"/>
    <w:rsid w:val="00B502FF"/>
    <w:rsid w:val="00B552CA"/>
    <w:rsid w:val="00B602A1"/>
    <w:rsid w:val="00B67422"/>
    <w:rsid w:val="00B67FEF"/>
    <w:rsid w:val="00B70BD4"/>
    <w:rsid w:val="00B73463"/>
    <w:rsid w:val="00B7492B"/>
    <w:rsid w:val="00B80275"/>
    <w:rsid w:val="00B9016D"/>
    <w:rsid w:val="00BA0F98"/>
    <w:rsid w:val="00BA1517"/>
    <w:rsid w:val="00BA67FD"/>
    <w:rsid w:val="00BA7C48"/>
    <w:rsid w:val="00BB27A6"/>
    <w:rsid w:val="00BB28FC"/>
    <w:rsid w:val="00BB2E2F"/>
    <w:rsid w:val="00BB3211"/>
    <w:rsid w:val="00BC0440"/>
    <w:rsid w:val="00BC27F6"/>
    <w:rsid w:val="00BC39F4"/>
    <w:rsid w:val="00BD21FE"/>
    <w:rsid w:val="00BD7EE1"/>
    <w:rsid w:val="00BE5568"/>
    <w:rsid w:val="00BE6A4B"/>
    <w:rsid w:val="00BF0A2B"/>
    <w:rsid w:val="00BF1358"/>
    <w:rsid w:val="00BF3CB4"/>
    <w:rsid w:val="00C0106D"/>
    <w:rsid w:val="00C133BE"/>
    <w:rsid w:val="00C2048E"/>
    <w:rsid w:val="00C222B4"/>
    <w:rsid w:val="00C24976"/>
    <w:rsid w:val="00C339BE"/>
    <w:rsid w:val="00C352EA"/>
    <w:rsid w:val="00C35CF6"/>
    <w:rsid w:val="00C4205C"/>
    <w:rsid w:val="00C42E66"/>
    <w:rsid w:val="00C47A15"/>
    <w:rsid w:val="00C52B00"/>
    <w:rsid w:val="00C533EC"/>
    <w:rsid w:val="00C5470E"/>
    <w:rsid w:val="00C55EFB"/>
    <w:rsid w:val="00C56585"/>
    <w:rsid w:val="00C56B3F"/>
    <w:rsid w:val="00C67E3E"/>
    <w:rsid w:val="00C739BC"/>
    <w:rsid w:val="00C773D9"/>
    <w:rsid w:val="00C7781B"/>
    <w:rsid w:val="00C7799E"/>
    <w:rsid w:val="00C805CB"/>
    <w:rsid w:val="00C80ACE"/>
    <w:rsid w:val="00C81162"/>
    <w:rsid w:val="00C82F33"/>
    <w:rsid w:val="00C83666"/>
    <w:rsid w:val="00C870B5"/>
    <w:rsid w:val="00C91630"/>
    <w:rsid w:val="00C936F6"/>
    <w:rsid w:val="00C9513F"/>
    <w:rsid w:val="00C966EB"/>
    <w:rsid w:val="00CA04B1"/>
    <w:rsid w:val="00CA2DFC"/>
    <w:rsid w:val="00CB03D4"/>
    <w:rsid w:val="00CB507B"/>
    <w:rsid w:val="00CC35EF"/>
    <w:rsid w:val="00CC5048"/>
    <w:rsid w:val="00CC5F44"/>
    <w:rsid w:val="00CC6246"/>
    <w:rsid w:val="00CE3160"/>
    <w:rsid w:val="00CE5BF8"/>
    <w:rsid w:val="00CE5E46"/>
    <w:rsid w:val="00CF5AD2"/>
    <w:rsid w:val="00CF5BB2"/>
    <w:rsid w:val="00D11214"/>
    <w:rsid w:val="00D1463A"/>
    <w:rsid w:val="00D16B8E"/>
    <w:rsid w:val="00D2138C"/>
    <w:rsid w:val="00D216A5"/>
    <w:rsid w:val="00D2697A"/>
    <w:rsid w:val="00D31339"/>
    <w:rsid w:val="00D32219"/>
    <w:rsid w:val="00D347D9"/>
    <w:rsid w:val="00D34F9C"/>
    <w:rsid w:val="00D36983"/>
    <w:rsid w:val="00D3700C"/>
    <w:rsid w:val="00D46F86"/>
    <w:rsid w:val="00D61E0B"/>
    <w:rsid w:val="00D6372A"/>
    <w:rsid w:val="00D653B1"/>
    <w:rsid w:val="00D67ABF"/>
    <w:rsid w:val="00D7242C"/>
    <w:rsid w:val="00D74AE1"/>
    <w:rsid w:val="00D85124"/>
    <w:rsid w:val="00D865A8"/>
    <w:rsid w:val="00D92C2D"/>
    <w:rsid w:val="00D95BDA"/>
    <w:rsid w:val="00DA17CD"/>
    <w:rsid w:val="00DA42F8"/>
    <w:rsid w:val="00DB0ABB"/>
    <w:rsid w:val="00DB25B3"/>
    <w:rsid w:val="00DB50E4"/>
    <w:rsid w:val="00DC48A5"/>
    <w:rsid w:val="00DC542F"/>
    <w:rsid w:val="00DC6D2F"/>
    <w:rsid w:val="00DC7CA3"/>
    <w:rsid w:val="00DE0893"/>
    <w:rsid w:val="00DE2814"/>
    <w:rsid w:val="00DF2E96"/>
    <w:rsid w:val="00E01272"/>
    <w:rsid w:val="00E03846"/>
    <w:rsid w:val="00E14AC9"/>
    <w:rsid w:val="00E20A7D"/>
    <w:rsid w:val="00E27A2F"/>
    <w:rsid w:val="00E42A94"/>
    <w:rsid w:val="00E448C8"/>
    <w:rsid w:val="00E44BE8"/>
    <w:rsid w:val="00E458BF"/>
    <w:rsid w:val="00E4733B"/>
    <w:rsid w:val="00E56440"/>
    <w:rsid w:val="00E637DD"/>
    <w:rsid w:val="00E67A5C"/>
    <w:rsid w:val="00E706E7"/>
    <w:rsid w:val="00E734BE"/>
    <w:rsid w:val="00E770F6"/>
    <w:rsid w:val="00E81AA0"/>
    <w:rsid w:val="00E823C0"/>
    <w:rsid w:val="00E84229"/>
    <w:rsid w:val="00E86D30"/>
    <w:rsid w:val="00E90E4E"/>
    <w:rsid w:val="00E92F1E"/>
    <w:rsid w:val="00E9391E"/>
    <w:rsid w:val="00EA1052"/>
    <w:rsid w:val="00EA218F"/>
    <w:rsid w:val="00EA3C9B"/>
    <w:rsid w:val="00EA4259"/>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F9B"/>
    <w:rsid w:val="00F15682"/>
    <w:rsid w:val="00F157E2"/>
    <w:rsid w:val="00F15E95"/>
    <w:rsid w:val="00F20E5E"/>
    <w:rsid w:val="00F41744"/>
    <w:rsid w:val="00F42554"/>
    <w:rsid w:val="00F527AC"/>
    <w:rsid w:val="00F573F5"/>
    <w:rsid w:val="00F61D83"/>
    <w:rsid w:val="00F65DD1"/>
    <w:rsid w:val="00F70611"/>
    <w:rsid w:val="00F707B3"/>
    <w:rsid w:val="00F71135"/>
    <w:rsid w:val="00F77615"/>
    <w:rsid w:val="00F90461"/>
    <w:rsid w:val="00FA1E97"/>
    <w:rsid w:val="00FA25C2"/>
    <w:rsid w:val="00FA2D51"/>
    <w:rsid w:val="00FB16A8"/>
    <w:rsid w:val="00FB51A6"/>
    <w:rsid w:val="00FC378B"/>
    <w:rsid w:val="00FC3977"/>
    <w:rsid w:val="00FD2F16"/>
    <w:rsid w:val="00FD3637"/>
    <w:rsid w:val="00FD5561"/>
    <w:rsid w:val="00FD5E06"/>
    <w:rsid w:val="00FD6065"/>
    <w:rsid w:val="00FE07D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361926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661C96"/>
    <w:pPr>
      <w:tabs>
        <w:tab w:val="right" w:leader="dot" w:pos="9781"/>
      </w:tabs>
      <w:spacing w:after="60"/>
      <w:ind w:left="1134" w:hanging="709"/>
    </w:pPr>
    <w:rPr>
      <w:color w:val="00558C"/>
      <w:sz w:val="20"/>
    </w:r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60102B"/>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60102B"/>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303A2B"/>
    <w:p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9A5F67"/>
    <w:pPr>
      <w:numPr>
        <w:ilvl w:val="1"/>
        <w:numId w:val="41"/>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9A5F67"/>
    <w:pPr>
      <w:numPr>
        <w:ilvl w:val="2"/>
        <w:numId w:val="41"/>
      </w:numPr>
      <w:spacing w:after="120"/>
    </w:pPr>
    <w:rPr>
      <w:sz w:val="20"/>
    </w:rPr>
  </w:style>
  <w:style w:type="paragraph" w:customStyle="1" w:styleId="List1text">
    <w:name w:val="List 1 text"/>
    <w:basedOn w:val="Normal"/>
    <w:qFormat/>
    <w:rsid w:val="0060102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B80275"/>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C24976"/>
    <w:pPr>
      <w:spacing w:after="180"/>
    </w:pPr>
    <w:rPr>
      <w:caps/>
      <w:color w:val="00558C"/>
      <w:sz w:val="48"/>
      <w:szCs w:val="48"/>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C24976"/>
    <w:pPr>
      <w:spacing w:after="180"/>
      <w:ind w:left="0" w:right="0"/>
    </w:pPr>
    <w:rPr>
      <w:b w:val="0"/>
      <w:color w:val="00558C"/>
      <w:sz w:val="48"/>
      <w:szCs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qFormat/>
    <w:rsid w:val="001D0A1D"/>
    <w:pPr>
      <w:numPr>
        <w:numId w:val="51"/>
      </w:numPr>
      <w:tabs>
        <w:tab w:val="num" w:pos="0"/>
      </w:tabs>
      <w:spacing w:after="120" w:line="240" w:lineRule="auto"/>
      <w:ind w:left="567" w:hanging="567"/>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List1indent1">
    <w:name w:val="List 1 indent 1"/>
    <w:basedOn w:val="Normal"/>
    <w:qFormat/>
    <w:rsid w:val="00FD3637"/>
    <w:pPr>
      <w:tabs>
        <w:tab w:val="num" w:pos="1134"/>
      </w:tabs>
      <w:spacing w:after="120" w:line="240" w:lineRule="auto"/>
      <w:ind w:left="1134" w:hanging="567"/>
      <w:jc w:val="both"/>
    </w:pPr>
    <w:rPr>
      <w:rFonts w:ascii="Arial" w:eastAsia="Calibri" w:hAnsi="Arial" w:cs="Arial"/>
      <w:sz w:val="22"/>
      <w:lang w:eastAsia="en-GB"/>
    </w:rPr>
  </w:style>
  <w:style w:type="paragraph" w:customStyle="1" w:styleId="TableList11">
    <w:name w:val="Table List 11"/>
    <w:basedOn w:val="List1"/>
    <w:rsid w:val="00C67E3E"/>
    <w:pPr>
      <w:numPr>
        <w:numId w:val="24"/>
      </w:numPr>
      <w:tabs>
        <w:tab w:val="clear" w:pos="0"/>
      </w:tabs>
      <w:spacing w:after="60"/>
      <w:jc w:val="left"/>
    </w:pPr>
    <w:rPr>
      <w:sz w:val="18"/>
      <w:szCs w:val="18"/>
    </w:rPr>
  </w:style>
  <w:style w:type="paragraph" w:customStyle="1" w:styleId="Tablelista">
    <w:name w:val="Table list a"/>
    <w:basedOn w:val="Lista"/>
    <w:rsid w:val="00C67E3E"/>
    <w:pPr>
      <w:numPr>
        <w:ilvl w:val="0"/>
        <w:numId w:val="0"/>
      </w:numPr>
    </w:pPr>
    <w:rPr>
      <w:sz w:val="18"/>
      <w:szCs w:val="18"/>
      <w:lang w:val="fr-FR"/>
    </w:rPr>
  </w:style>
  <w:style w:type="paragraph" w:customStyle="1" w:styleId="Tablelisti">
    <w:name w:val="Table list i"/>
    <w:basedOn w:val="Listi"/>
    <w:rsid w:val="00C67E3E"/>
    <w:pPr>
      <w:spacing w:after="60"/>
      <w:ind w:left="1320"/>
    </w:pPr>
    <w:rPr>
      <w:sz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yperlink" Target="http://www.iala-aism.org"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yperlink" Target="mailto:academy@iala-aism.org" TargetMode="External"/><Relationship Id="rId27" Type="http://schemas.openxmlformats.org/officeDocument/2006/relationships/header" Target="header12.xml"/><Relationship Id="rId30" Type="http://schemas.openxmlformats.org/officeDocument/2006/relationships/theme" Target="theme/theme1.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B41758-0736-40A9-8D0F-D5106BE0C62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811578F-84B9-487C-9EF5-FD60637845B9}">
  <ds:schemaRefs>
    <ds:schemaRef ds:uri="http://schemas.openxmlformats.org/officeDocument/2006/bibliography"/>
  </ds:schemaRefs>
</ds:datastoreItem>
</file>

<file path=customXml/itemProps3.xml><?xml version="1.0" encoding="utf-8"?>
<ds:datastoreItem xmlns:ds="http://schemas.openxmlformats.org/officeDocument/2006/customXml" ds:itemID="{CDAED593-C695-4D8C-A078-D11BBD1AFDBF}">
  <ds:schemaRefs>
    <ds:schemaRef ds:uri="http://schemas.microsoft.com/sharepoint/v3/contenttype/forms"/>
  </ds:schemaRefs>
</ds:datastoreItem>
</file>

<file path=customXml/itemProps4.xml><?xml version="1.0" encoding="utf-8"?>
<ds:datastoreItem xmlns:ds="http://schemas.openxmlformats.org/officeDocument/2006/customXml" ds:itemID="{69D23AA9-B9A0-4518-AB4A-7EB9779BD8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9</Pages>
  <Words>1499</Words>
  <Characters>8546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10025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8</cp:revision>
  <cp:lastPrinted>2018-12-19T17:13:00Z</cp:lastPrinted>
  <dcterms:created xsi:type="dcterms:W3CDTF">2021-02-09T09:11:00Z</dcterms:created>
  <dcterms:modified xsi:type="dcterms:W3CDTF">2021-02-10T10:51:00Z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7364100</vt:r8>
  </property>
</Properties>
</file>